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27055" w14:textId="2D5599E1" w:rsidR="00A92DE8" w:rsidRPr="004B2F65" w:rsidRDefault="00A92DE8" w:rsidP="00A92DE8">
      <w:pPr>
        <w:pStyle w:val="Sinespaciado"/>
        <w:jc w:val="center"/>
        <w:rPr>
          <w:rFonts w:ascii="Montserrat" w:hAnsi="Montserrat" w:cs="Arial"/>
          <w:b/>
          <w:sz w:val="18"/>
          <w:szCs w:val="18"/>
        </w:rPr>
      </w:pPr>
      <w:r w:rsidRPr="004B2F65">
        <w:rPr>
          <w:rFonts w:ascii="Montserrat" w:hAnsi="Montserrat" w:cs="Microsoft Tai Le"/>
          <w:noProof/>
          <w:sz w:val="18"/>
          <w:szCs w:val="18"/>
          <w:lang w:eastAsia="es-MX"/>
        </w:rPr>
        <w:drawing>
          <wp:anchor distT="0" distB="0" distL="114300" distR="114300" simplePos="0" relativeHeight="251659264" behindDoc="0" locked="0" layoutInCell="1" allowOverlap="1" wp14:anchorId="3064DDE6" wp14:editId="28A184F7">
            <wp:simplePos x="0" y="0"/>
            <wp:positionH relativeFrom="margin">
              <wp:align>left</wp:align>
            </wp:positionH>
            <wp:positionV relativeFrom="paragraph">
              <wp:posOffset>0</wp:posOffset>
            </wp:positionV>
            <wp:extent cx="695325" cy="771525"/>
            <wp:effectExtent l="0" t="0" r="9525" b="9525"/>
            <wp:wrapSquare wrapText="bothSides"/>
            <wp:docPr id="1" name="Imagen 1" descr="Logo INCMNSZ nuev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INCMNSZ nuevo"/>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695325" cy="7715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B2F65">
        <w:rPr>
          <w:rFonts w:ascii="Montserrat" w:hAnsi="Montserrat" w:cs="Arial"/>
          <w:b/>
          <w:sz w:val="18"/>
          <w:szCs w:val="18"/>
        </w:rPr>
        <w:t xml:space="preserve">AVISO DE PRIVACIDAD </w:t>
      </w:r>
      <w:r w:rsidR="00B75573" w:rsidRPr="004B2F65">
        <w:rPr>
          <w:rFonts w:ascii="Montserrat" w:hAnsi="Montserrat" w:cs="Arial"/>
          <w:b/>
          <w:sz w:val="18"/>
          <w:szCs w:val="18"/>
        </w:rPr>
        <w:t>INTEGRAL</w:t>
      </w:r>
      <w:r w:rsidRPr="004B2F65">
        <w:rPr>
          <w:rFonts w:ascii="Montserrat" w:hAnsi="Montserrat" w:cs="Arial"/>
          <w:b/>
          <w:sz w:val="18"/>
          <w:szCs w:val="18"/>
        </w:rPr>
        <w:t xml:space="preserve"> </w:t>
      </w:r>
    </w:p>
    <w:p w14:paraId="06EC4021" w14:textId="6383EF5A" w:rsidR="00A92DE8" w:rsidRPr="004B2F65" w:rsidRDefault="00A92DE8" w:rsidP="00A92DE8">
      <w:pPr>
        <w:pStyle w:val="Sinespaciado"/>
        <w:jc w:val="center"/>
        <w:rPr>
          <w:rFonts w:ascii="Montserrat" w:hAnsi="Montserrat" w:cs="Arial"/>
          <w:b/>
          <w:sz w:val="18"/>
          <w:szCs w:val="18"/>
        </w:rPr>
      </w:pPr>
      <w:r w:rsidRPr="004B2F65">
        <w:rPr>
          <w:rFonts w:ascii="Montserrat" w:hAnsi="Montserrat" w:cs="Arial"/>
          <w:b/>
          <w:sz w:val="18"/>
          <w:szCs w:val="18"/>
        </w:rPr>
        <w:t>D</w:t>
      </w:r>
      <w:r w:rsidR="00C01D62" w:rsidRPr="004B2F65">
        <w:rPr>
          <w:rFonts w:ascii="Montserrat" w:hAnsi="Montserrat" w:cs="Arial"/>
          <w:b/>
          <w:sz w:val="18"/>
          <w:szCs w:val="18"/>
        </w:rPr>
        <w:t>E LA COORDINACIÓN DE SERVICIOS SUBROGADOS</w:t>
      </w:r>
      <w:r w:rsidR="006D35DB" w:rsidRPr="004B2F65">
        <w:rPr>
          <w:rFonts w:ascii="Montserrat" w:hAnsi="Montserrat" w:cs="Arial"/>
          <w:b/>
          <w:sz w:val="18"/>
          <w:szCs w:val="18"/>
        </w:rPr>
        <w:t xml:space="preserve"> DEPENDIENTE DEL</w:t>
      </w:r>
      <w:r w:rsidR="00E76AF3" w:rsidRPr="004B2F65">
        <w:rPr>
          <w:rFonts w:ascii="Montserrat" w:hAnsi="Montserrat" w:cs="Arial"/>
          <w:b/>
          <w:sz w:val="18"/>
          <w:szCs w:val="18"/>
        </w:rPr>
        <w:t xml:space="preserve"> </w:t>
      </w:r>
      <w:r w:rsidR="00F87B7C" w:rsidRPr="004B2F65">
        <w:rPr>
          <w:rFonts w:ascii="Montserrat" w:hAnsi="Montserrat" w:cs="Arial"/>
          <w:b/>
          <w:sz w:val="18"/>
          <w:szCs w:val="18"/>
        </w:rPr>
        <w:t>DEPARTAMENTO DE TESORERÍA</w:t>
      </w:r>
      <w:r w:rsidRPr="004B2F65">
        <w:rPr>
          <w:rFonts w:ascii="Montserrat" w:hAnsi="Montserrat" w:cs="Arial"/>
          <w:b/>
          <w:sz w:val="18"/>
          <w:szCs w:val="18"/>
        </w:rPr>
        <w:t xml:space="preserve"> DEL INSTITUTO NACIONAL DE CIENCIAS MÉDICAS Y NUTRICIÓN SALVADOR ZUBIRÁN</w:t>
      </w:r>
    </w:p>
    <w:p w14:paraId="028E41DA" w14:textId="77777777" w:rsidR="003D155E" w:rsidRPr="004B2F65" w:rsidRDefault="003D155E" w:rsidP="00CE3BE3">
      <w:pPr>
        <w:pStyle w:val="Sinespaciado"/>
        <w:jc w:val="both"/>
        <w:rPr>
          <w:rFonts w:ascii="Montserrat" w:hAnsi="Montserrat" w:cs="Arial"/>
          <w:sz w:val="18"/>
          <w:szCs w:val="18"/>
        </w:rPr>
      </w:pPr>
    </w:p>
    <w:p w14:paraId="638EA85A" w14:textId="77777777" w:rsidR="005C302E" w:rsidRDefault="005C302E" w:rsidP="00CE3BE3">
      <w:pPr>
        <w:pStyle w:val="Sinespaciado"/>
        <w:jc w:val="both"/>
        <w:rPr>
          <w:rFonts w:ascii="Montserrat" w:hAnsi="Montserrat" w:cs="Arial"/>
          <w:sz w:val="18"/>
          <w:szCs w:val="18"/>
        </w:rPr>
      </w:pPr>
    </w:p>
    <w:p w14:paraId="31E23B0C" w14:textId="77777777" w:rsidR="005C302E" w:rsidRDefault="005C302E" w:rsidP="00CE3BE3">
      <w:pPr>
        <w:pStyle w:val="Sinespaciado"/>
        <w:jc w:val="both"/>
        <w:rPr>
          <w:rFonts w:ascii="Montserrat" w:hAnsi="Montserrat" w:cs="Arial"/>
          <w:sz w:val="18"/>
          <w:szCs w:val="18"/>
        </w:rPr>
      </w:pPr>
    </w:p>
    <w:p w14:paraId="4D68C32B" w14:textId="77777777" w:rsidR="005C302E" w:rsidRDefault="005C302E" w:rsidP="00CE3BE3">
      <w:pPr>
        <w:pStyle w:val="Sinespaciado"/>
        <w:jc w:val="both"/>
        <w:rPr>
          <w:rFonts w:ascii="Montserrat" w:hAnsi="Montserrat" w:cs="Arial"/>
          <w:sz w:val="18"/>
          <w:szCs w:val="18"/>
        </w:rPr>
      </w:pPr>
    </w:p>
    <w:p w14:paraId="2680F694" w14:textId="4EFFFBB9" w:rsidR="003D155E" w:rsidRPr="004B2F65" w:rsidRDefault="0078343A" w:rsidP="00CE3BE3">
      <w:pPr>
        <w:pStyle w:val="Sinespaciado"/>
        <w:jc w:val="both"/>
        <w:rPr>
          <w:rFonts w:ascii="Montserrat" w:hAnsi="Montserrat" w:cs="Arial"/>
          <w:sz w:val="18"/>
          <w:szCs w:val="18"/>
        </w:rPr>
      </w:pPr>
      <w:r w:rsidRPr="004B2F65">
        <w:rPr>
          <w:rFonts w:ascii="Montserrat" w:hAnsi="Montserrat" w:cs="Arial"/>
          <w:sz w:val="18"/>
          <w:szCs w:val="18"/>
        </w:rPr>
        <w:t>Est</w:t>
      </w:r>
      <w:r w:rsidR="00C01D62" w:rsidRPr="004B2F65">
        <w:rPr>
          <w:rFonts w:ascii="Montserrat" w:hAnsi="Montserrat" w:cs="Arial"/>
          <w:sz w:val="18"/>
          <w:szCs w:val="18"/>
        </w:rPr>
        <w:t xml:space="preserve">a Coordinación de Servicios Subrogados dependiente del </w:t>
      </w:r>
      <w:r w:rsidR="00F87B7C" w:rsidRPr="004B2F65">
        <w:rPr>
          <w:rFonts w:ascii="Montserrat" w:hAnsi="Montserrat" w:cs="Arial"/>
          <w:sz w:val="18"/>
          <w:szCs w:val="18"/>
        </w:rPr>
        <w:t>Departamento de Tesorería</w:t>
      </w:r>
      <w:r w:rsidR="00E76AF3" w:rsidRPr="004B2F65">
        <w:rPr>
          <w:rFonts w:ascii="Montserrat" w:hAnsi="Montserrat" w:cs="Arial"/>
          <w:sz w:val="18"/>
          <w:szCs w:val="18"/>
        </w:rPr>
        <w:t xml:space="preserve"> </w:t>
      </w:r>
      <w:r w:rsidR="00AD2E50" w:rsidRPr="004B2F65">
        <w:rPr>
          <w:rFonts w:ascii="Montserrat" w:hAnsi="Montserrat" w:cs="Arial"/>
          <w:sz w:val="18"/>
          <w:szCs w:val="18"/>
        </w:rPr>
        <w:t xml:space="preserve">del </w:t>
      </w:r>
      <w:r w:rsidR="00204522" w:rsidRPr="004B2F65">
        <w:rPr>
          <w:rFonts w:ascii="Montserrat" w:hAnsi="Montserrat" w:cs="Arial"/>
          <w:sz w:val="18"/>
          <w:szCs w:val="18"/>
        </w:rPr>
        <w:t>Instituto Nacional de Ciencias Médicas y Nutrición Salvador Zubirán</w:t>
      </w:r>
      <w:r w:rsidR="00E244CA" w:rsidRPr="004B2F65">
        <w:rPr>
          <w:rFonts w:ascii="Montserrat" w:hAnsi="Montserrat" w:cs="Arial"/>
          <w:sz w:val="18"/>
          <w:szCs w:val="18"/>
        </w:rPr>
        <w:t xml:space="preserve"> (INCMNSZ)</w:t>
      </w:r>
      <w:r w:rsidR="00204522" w:rsidRPr="004B2F65">
        <w:rPr>
          <w:rFonts w:ascii="Montserrat" w:hAnsi="Montserrat" w:cs="Arial"/>
          <w:sz w:val="18"/>
          <w:szCs w:val="18"/>
        </w:rPr>
        <w:t xml:space="preserve">, con domicilio en Av. Vasco de Quiroga, No. 15, Colonia Belisario Domínguez, Sección XVI, </w:t>
      </w:r>
      <w:r w:rsidR="00FD25F1" w:rsidRPr="004B2F65">
        <w:rPr>
          <w:rFonts w:ascii="Montserrat" w:hAnsi="Montserrat" w:cs="Arial"/>
          <w:sz w:val="18"/>
          <w:szCs w:val="18"/>
        </w:rPr>
        <w:t>Alcaldía</w:t>
      </w:r>
      <w:r w:rsidR="00204522" w:rsidRPr="004B2F65">
        <w:rPr>
          <w:rFonts w:ascii="Montserrat" w:hAnsi="Montserrat" w:cs="Arial"/>
          <w:sz w:val="18"/>
          <w:szCs w:val="18"/>
        </w:rPr>
        <w:t xml:space="preserve"> Tlalpan, Código Postal 14080, en la Ciudad de México</w:t>
      </w:r>
      <w:r w:rsidR="003D155E" w:rsidRPr="004B2F65">
        <w:rPr>
          <w:rFonts w:ascii="Montserrat" w:hAnsi="Montserrat" w:cs="Arial"/>
          <w:sz w:val="18"/>
          <w:szCs w:val="18"/>
        </w:rPr>
        <w:t xml:space="preserve">, </w:t>
      </w:r>
      <w:r w:rsidR="00B96B8B" w:rsidRPr="004B2F65">
        <w:rPr>
          <w:rFonts w:ascii="Montserrat" w:hAnsi="Montserrat" w:cs="Arial"/>
          <w:sz w:val="18"/>
          <w:szCs w:val="18"/>
        </w:rPr>
        <w:t>es</w:t>
      </w:r>
      <w:r w:rsidR="00204522" w:rsidRPr="004B2F65">
        <w:rPr>
          <w:rFonts w:ascii="Montserrat" w:hAnsi="Montserrat" w:cs="Arial"/>
          <w:sz w:val="18"/>
          <w:szCs w:val="18"/>
        </w:rPr>
        <w:t xml:space="preserve"> </w:t>
      </w:r>
      <w:r w:rsidR="00EA7086" w:rsidRPr="004B2F65">
        <w:rPr>
          <w:rFonts w:ascii="Montserrat" w:hAnsi="Montserrat" w:cs="Arial"/>
          <w:sz w:val="18"/>
          <w:szCs w:val="18"/>
        </w:rPr>
        <w:t xml:space="preserve">la </w:t>
      </w:r>
      <w:r w:rsidR="00204522" w:rsidRPr="004B2F65">
        <w:rPr>
          <w:rFonts w:ascii="Montserrat" w:hAnsi="Montserrat" w:cs="Arial"/>
          <w:sz w:val="18"/>
          <w:szCs w:val="18"/>
        </w:rPr>
        <w:t xml:space="preserve">responsable del </w:t>
      </w:r>
      <w:r w:rsidR="005E695C" w:rsidRPr="004B2F65">
        <w:rPr>
          <w:rFonts w:ascii="Montserrat" w:hAnsi="Montserrat" w:cs="Arial"/>
          <w:sz w:val="18"/>
          <w:szCs w:val="18"/>
        </w:rPr>
        <w:t xml:space="preserve">tratamiento </w:t>
      </w:r>
      <w:r w:rsidR="00204522" w:rsidRPr="004B2F65">
        <w:rPr>
          <w:rFonts w:ascii="Montserrat" w:hAnsi="Montserrat" w:cs="Arial"/>
          <w:sz w:val="18"/>
          <w:szCs w:val="18"/>
        </w:rPr>
        <w:t xml:space="preserve">de </w:t>
      </w:r>
      <w:r w:rsidR="005E695C" w:rsidRPr="004B2F65">
        <w:rPr>
          <w:rFonts w:ascii="Montserrat" w:hAnsi="Montserrat" w:cs="Arial"/>
          <w:sz w:val="18"/>
          <w:szCs w:val="18"/>
        </w:rPr>
        <w:t xml:space="preserve">los </w:t>
      </w:r>
      <w:r w:rsidR="00204522" w:rsidRPr="004B2F65">
        <w:rPr>
          <w:rFonts w:ascii="Montserrat" w:hAnsi="Montserrat" w:cs="Arial"/>
          <w:sz w:val="18"/>
          <w:szCs w:val="18"/>
        </w:rPr>
        <w:t>datos personales</w:t>
      </w:r>
      <w:r w:rsidR="005E695C" w:rsidRPr="004B2F65">
        <w:rPr>
          <w:rFonts w:ascii="Montserrat" w:hAnsi="Montserrat" w:cs="Arial"/>
          <w:sz w:val="18"/>
          <w:szCs w:val="18"/>
        </w:rPr>
        <w:t xml:space="preserve"> que proporcione</w:t>
      </w:r>
      <w:r w:rsidR="00A92DE8" w:rsidRPr="004B2F65">
        <w:rPr>
          <w:rFonts w:ascii="Montserrat" w:hAnsi="Montserrat" w:cs="Arial"/>
          <w:sz w:val="18"/>
          <w:szCs w:val="18"/>
        </w:rPr>
        <w:t xml:space="preserve"> a esta</w:t>
      </w:r>
      <w:r w:rsidR="00B96B8B" w:rsidRPr="004B2F65">
        <w:rPr>
          <w:rFonts w:ascii="Montserrat" w:hAnsi="Montserrat" w:cs="Arial"/>
          <w:sz w:val="18"/>
          <w:szCs w:val="18"/>
        </w:rPr>
        <w:t xml:space="preserve"> </w:t>
      </w:r>
      <w:r w:rsidR="00C01D62" w:rsidRPr="004B2F65">
        <w:rPr>
          <w:rFonts w:ascii="Montserrat" w:hAnsi="Montserrat" w:cs="Arial"/>
          <w:sz w:val="18"/>
          <w:szCs w:val="18"/>
        </w:rPr>
        <w:t>Coordinación</w:t>
      </w:r>
      <w:r w:rsidR="00236C73" w:rsidRPr="004B2F65">
        <w:rPr>
          <w:rFonts w:ascii="Montserrat" w:hAnsi="Montserrat" w:cs="Arial"/>
          <w:sz w:val="18"/>
          <w:szCs w:val="18"/>
        </w:rPr>
        <w:t xml:space="preserve"> </w:t>
      </w:r>
      <w:r w:rsidR="00A92DE8" w:rsidRPr="004B2F65">
        <w:rPr>
          <w:rFonts w:ascii="Montserrat" w:hAnsi="Montserrat" w:cs="Arial"/>
          <w:sz w:val="18"/>
          <w:szCs w:val="18"/>
        </w:rPr>
        <w:t>como</w:t>
      </w:r>
      <w:r w:rsidR="00781406" w:rsidRPr="004B2F65">
        <w:rPr>
          <w:rFonts w:ascii="Montserrat" w:hAnsi="Montserrat" w:cs="Arial"/>
          <w:sz w:val="18"/>
          <w:szCs w:val="18"/>
        </w:rPr>
        <w:t xml:space="preserve"> pacientes y usuarios</w:t>
      </w:r>
      <w:r w:rsidR="00204522" w:rsidRPr="004B2F65">
        <w:rPr>
          <w:rFonts w:ascii="Montserrat" w:hAnsi="Montserrat" w:cs="Arial"/>
          <w:sz w:val="18"/>
          <w:szCs w:val="18"/>
        </w:rPr>
        <w:t>,</w:t>
      </w:r>
      <w:r w:rsidR="0097460D" w:rsidRPr="004B2F65">
        <w:rPr>
          <w:rFonts w:ascii="Montserrat" w:hAnsi="Montserrat" w:cs="Arial"/>
          <w:sz w:val="18"/>
          <w:szCs w:val="18"/>
        </w:rPr>
        <w:t xml:space="preserve"> </w:t>
      </w:r>
      <w:r w:rsidR="005E695C" w:rsidRPr="004B2F65">
        <w:rPr>
          <w:rFonts w:ascii="Montserrat" w:hAnsi="Montserrat" w:cs="Arial"/>
          <w:sz w:val="18"/>
          <w:szCs w:val="18"/>
        </w:rPr>
        <w:t xml:space="preserve">los cuales serán protegidos conforme a lo dispuesto </w:t>
      </w:r>
      <w:r w:rsidR="00AD2E50" w:rsidRPr="004B2F65">
        <w:rPr>
          <w:rFonts w:ascii="Montserrat" w:hAnsi="Montserrat" w:cs="Arial"/>
          <w:sz w:val="18"/>
          <w:szCs w:val="18"/>
        </w:rPr>
        <w:t xml:space="preserve">en </w:t>
      </w:r>
      <w:r w:rsidR="005E695C" w:rsidRPr="004B2F65">
        <w:rPr>
          <w:rFonts w:ascii="Montserrat" w:hAnsi="Montserrat" w:cs="Arial"/>
          <w:sz w:val="18"/>
          <w:szCs w:val="18"/>
        </w:rPr>
        <w:t>la Ley General de Protección de Datos Personales en Posesión de Sujetos Obligados,</w:t>
      </w:r>
      <w:r w:rsidR="00AD2E50" w:rsidRPr="004B2F65">
        <w:rPr>
          <w:rFonts w:ascii="Montserrat" w:hAnsi="Montserrat" w:cs="Arial"/>
          <w:sz w:val="18"/>
          <w:szCs w:val="18"/>
        </w:rPr>
        <w:t xml:space="preserve"> </w:t>
      </w:r>
      <w:r w:rsidR="00EA7086" w:rsidRPr="004B2F65">
        <w:rPr>
          <w:rFonts w:ascii="Montserrat" w:hAnsi="Montserrat" w:cs="Arial"/>
          <w:sz w:val="18"/>
          <w:szCs w:val="18"/>
        </w:rPr>
        <w:t xml:space="preserve">la Ley Federal de Transparencia y Acceso a la Información Pública, </w:t>
      </w:r>
      <w:r w:rsidR="00AD2E50" w:rsidRPr="004B2F65">
        <w:rPr>
          <w:rFonts w:ascii="Montserrat" w:hAnsi="Montserrat" w:cs="Arial"/>
          <w:sz w:val="18"/>
          <w:szCs w:val="18"/>
        </w:rPr>
        <w:t>los Lineamientos Generales de Protección de Datos Personales para el Sector Públicos</w:t>
      </w:r>
      <w:r w:rsidR="005E695C" w:rsidRPr="004B2F65">
        <w:rPr>
          <w:rFonts w:ascii="Montserrat" w:hAnsi="Montserrat" w:cs="Arial"/>
          <w:sz w:val="18"/>
          <w:szCs w:val="18"/>
        </w:rPr>
        <w:t xml:space="preserve"> y demás normatividad que resulte aplicable.</w:t>
      </w:r>
    </w:p>
    <w:p w14:paraId="04B73954" w14:textId="77777777" w:rsidR="00B9273D" w:rsidRPr="004B2F65" w:rsidRDefault="00B9273D" w:rsidP="00CE3BE3">
      <w:pPr>
        <w:pStyle w:val="Sinespaciado"/>
        <w:jc w:val="both"/>
        <w:rPr>
          <w:rFonts w:ascii="Montserrat" w:hAnsi="Montserrat" w:cs="Arial"/>
          <w:sz w:val="18"/>
          <w:szCs w:val="18"/>
        </w:rPr>
      </w:pPr>
    </w:p>
    <w:p w14:paraId="035BF154" w14:textId="4B3E8A58" w:rsidR="005E695C" w:rsidRPr="004B2F65" w:rsidRDefault="005E695C" w:rsidP="00CE3BE3">
      <w:pPr>
        <w:pStyle w:val="Sinespaciado"/>
        <w:jc w:val="both"/>
        <w:rPr>
          <w:rFonts w:ascii="Montserrat" w:hAnsi="Montserrat" w:cs="Arial"/>
          <w:b/>
          <w:sz w:val="18"/>
          <w:szCs w:val="18"/>
        </w:rPr>
      </w:pPr>
      <w:r w:rsidRPr="004B2F65">
        <w:rPr>
          <w:rFonts w:ascii="Montserrat" w:hAnsi="Montserrat" w:cs="Arial"/>
          <w:b/>
          <w:sz w:val="18"/>
          <w:szCs w:val="18"/>
        </w:rPr>
        <w:t>¿Qué datos personales se recaban y para qué finalidad?</w:t>
      </w:r>
    </w:p>
    <w:p w14:paraId="7945D56A" w14:textId="77777777" w:rsidR="005E695C" w:rsidRPr="004B2F65" w:rsidRDefault="005E695C" w:rsidP="00CE3BE3">
      <w:pPr>
        <w:pStyle w:val="Sinespaciado"/>
        <w:jc w:val="both"/>
        <w:rPr>
          <w:rFonts w:ascii="Montserrat" w:hAnsi="Montserrat" w:cs="Arial"/>
          <w:sz w:val="18"/>
          <w:szCs w:val="18"/>
        </w:rPr>
      </w:pPr>
    </w:p>
    <w:p w14:paraId="2E95A203" w14:textId="4E0FA836" w:rsidR="00BB1424" w:rsidRPr="004B2F65" w:rsidRDefault="00BB1424" w:rsidP="00BB1424">
      <w:pPr>
        <w:pStyle w:val="Sinespaciado"/>
        <w:jc w:val="both"/>
        <w:rPr>
          <w:rFonts w:ascii="Montserrat" w:hAnsi="Montserrat" w:cs="Arial"/>
          <w:sz w:val="18"/>
          <w:szCs w:val="18"/>
        </w:rPr>
      </w:pPr>
      <w:r w:rsidRPr="004B2F65">
        <w:rPr>
          <w:rFonts w:ascii="Montserrat" w:hAnsi="Montserrat" w:cs="Arial"/>
          <w:sz w:val="18"/>
          <w:szCs w:val="18"/>
        </w:rPr>
        <w:t xml:space="preserve">Los datos personales recabados serán tratados con la finalidad de tener una relación y control de los pagos efectuados por los servicios otorgados por esta Institución, así mismo en caso de requerir facturación de dichos servicios, </w:t>
      </w:r>
      <w:r w:rsidR="004B2F65" w:rsidRPr="004B2F65">
        <w:rPr>
          <w:rFonts w:ascii="Montserrat" w:hAnsi="Montserrat" w:cs="Arial"/>
          <w:sz w:val="18"/>
          <w:szCs w:val="18"/>
        </w:rPr>
        <w:t>los datos proporcionados tienen</w:t>
      </w:r>
      <w:r w:rsidRPr="004B2F65">
        <w:rPr>
          <w:rFonts w:ascii="Montserrat" w:hAnsi="Montserrat" w:cs="Arial"/>
          <w:sz w:val="18"/>
          <w:szCs w:val="18"/>
        </w:rPr>
        <w:t xml:space="preserve"> la finalidad de poder expedir la facturación correspondiente en tiempo por los servicios brindados.</w:t>
      </w:r>
    </w:p>
    <w:p w14:paraId="11782FC3" w14:textId="6FE6B684" w:rsidR="00267B7A" w:rsidRPr="004B2F65" w:rsidRDefault="00B7082D" w:rsidP="00267B7A">
      <w:pPr>
        <w:pStyle w:val="Sinespaciado"/>
        <w:jc w:val="both"/>
        <w:rPr>
          <w:rFonts w:ascii="Montserrat" w:hAnsi="Montserrat" w:cs="Arial"/>
          <w:sz w:val="18"/>
          <w:szCs w:val="18"/>
        </w:rPr>
      </w:pPr>
      <w:r w:rsidRPr="004B2F65">
        <w:rPr>
          <w:rFonts w:ascii="Montserrat" w:hAnsi="Montserrat" w:cs="Arial"/>
          <w:sz w:val="18"/>
          <w:szCs w:val="18"/>
        </w:rPr>
        <w:t xml:space="preserve"> </w:t>
      </w:r>
    </w:p>
    <w:p w14:paraId="30949B8A" w14:textId="77777777" w:rsidR="00C145F5" w:rsidRPr="004B2F65" w:rsidRDefault="00C145F5" w:rsidP="00C145F5">
      <w:pPr>
        <w:pStyle w:val="Sinespaciado"/>
        <w:rPr>
          <w:rFonts w:ascii="Montserrat" w:hAnsi="Montserrat" w:cs="Arial"/>
          <w:sz w:val="18"/>
          <w:szCs w:val="18"/>
        </w:rPr>
      </w:pPr>
      <w:r w:rsidRPr="004B2F65">
        <w:rPr>
          <w:rFonts w:ascii="Montserrat" w:hAnsi="Montserrat" w:cs="Arial"/>
          <w:sz w:val="18"/>
          <w:szCs w:val="18"/>
        </w:rPr>
        <w:t>Para las finalidades anteriores, se tratarán los siguientes datos personales:</w:t>
      </w:r>
    </w:p>
    <w:p w14:paraId="74C0FC87" w14:textId="77777777" w:rsidR="00C145F5" w:rsidRPr="004B2F65" w:rsidRDefault="00C145F5" w:rsidP="00C145F5">
      <w:pPr>
        <w:pStyle w:val="Sinespaciado"/>
        <w:rPr>
          <w:rFonts w:ascii="Montserrat" w:hAnsi="Montserrat" w:cs="Arial"/>
          <w:sz w:val="18"/>
          <w:szCs w:val="18"/>
        </w:rPr>
      </w:pPr>
    </w:p>
    <w:p w14:paraId="229A2E60" w14:textId="1C4CDAF8" w:rsidR="00C145F5" w:rsidRPr="004B2F65" w:rsidRDefault="00C145F5" w:rsidP="00B91F6D">
      <w:pPr>
        <w:pStyle w:val="Sinespaciado"/>
        <w:jc w:val="both"/>
        <w:rPr>
          <w:rFonts w:ascii="Montserrat" w:hAnsi="Montserrat" w:cs="Arial"/>
          <w:sz w:val="18"/>
          <w:szCs w:val="18"/>
        </w:rPr>
      </w:pPr>
      <w:r w:rsidRPr="004B2F65">
        <w:rPr>
          <w:rFonts w:ascii="Montserrat" w:hAnsi="Montserrat" w:cs="Arial"/>
          <w:b/>
          <w:sz w:val="18"/>
          <w:szCs w:val="18"/>
        </w:rPr>
        <w:t>Datos de identificación:</w:t>
      </w:r>
      <w:r w:rsidRPr="004B2F65">
        <w:rPr>
          <w:rFonts w:ascii="Montserrat" w:hAnsi="Montserrat" w:cs="Arial"/>
          <w:sz w:val="18"/>
          <w:szCs w:val="18"/>
        </w:rPr>
        <w:t xml:space="preserve"> Nombre completo</w:t>
      </w:r>
      <w:r w:rsidR="009E2F67" w:rsidRPr="004B2F65">
        <w:rPr>
          <w:rFonts w:ascii="Montserrat" w:hAnsi="Montserrat" w:cs="Arial"/>
          <w:sz w:val="18"/>
          <w:szCs w:val="18"/>
        </w:rPr>
        <w:t>,</w:t>
      </w:r>
      <w:r w:rsidRPr="004B2F65">
        <w:rPr>
          <w:rFonts w:ascii="Montserrat" w:hAnsi="Montserrat" w:cs="Arial"/>
          <w:sz w:val="18"/>
          <w:szCs w:val="18"/>
        </w:rPr>
        <w:t xml:space="preserve"> </w:t>
      </w:r>
      <w:r w:rsidR="00C01D62" w:rsidRPr="004B2F65">
        <w:rPr>
          <w:rFonts w:ascii="Montserrat" w:hAnsi="Montserrat" w:cs="Arial"/>
          <w:sz w:val="18"/>
          <w:szCs w:val="18"/>
        </w:rPr>
        <w:t xml:space="preserve">número de registro, </w:t>
      </w:r>
      <w:r w:rsidR="00E76AF3" w:rsidRPr="004B2F65">
        <w:rPr>
          <w:rFonts w:ascii="Montserrat" w:hAnsi="Montserrat" w:cs="Arial"/>
          <w:sz w:val="18"/>
          <w:szCs w:val="18"/>
        </w:rPr>
        <w:t>rubrica</w:t>
      </w:r>
      <w:r w:rsidR="00236C73" w:rsidRPr="004B2F65">
        <w:rPr>
          <w:rFonts w:ascii="Montserrat" w:hAnsi="Montserrat" w:cs="Arial"/>
          <w:sz w:val="18"/>
          <w:szCs w:val="18"/>
        </w:rPr>
        <w:t>.</w:t>
      </w:r>
    </w:p>
    <w:p w14:paraId="7879D3D8" w14:textId="77777777" w:rsidR="00C145F5" w:rsidRPr="004B2F65" w:rsidRDefault="00C145F5" w:rsidP="00B91F6D">
      <w:pPr>
        <w:pStyle w:val="Sinespaciado"/>
        <w:jc w:val="both"/>
        <w:rPr>
          <w:rFonts w:ascii="Montserrat" w:hAnsi="Montserrat" w:cs="Arial"/>
          <w:sz w:val="18"/>
          <w:szCs w:val="18"/>
        </w:rPr>
      </w:pPr>
    </w:p>
    <w:p w14:paraId="0FF1CE61" w14:textId="040BE2AD" w:rsidR="00C145F5" w:rsidRPr="004B2F65" w:rsidRDefault="00C145F5" w:rsidP="00B91F6D">
      <w:pPr>
        <w:pStyle w:val="Sinespaciado"/>
        <w:jc w:val="both"/>
        <w:rPr>
          <w:rFonts w:ascii="Montserrat" w:hAnsi="Montserrat" w:cs="Arial"/>
          <w:sz w:val="18"/>
          <w:szCs w:val="18"/>
        </w:rPr>
      </w:pPr>
      <w:r w:rsidRPr="004B2F65">
        <w:rPr>
          <w:rFonts w:ascii="Montserrat" w:hAnsi="Montserrat" w:cs="Arial"/>
          <w:b/>
          <w:sz w:val="18"/>
          <w:szCs w:val="18"/>
        </w:rPr>
        <w:t>Datos de Contacto:</w:t>
      </w:r>
      <w:r w:rsidR="009E2F67" w:rsidRPr="004B2F65">
        <w:rPr>
          <w:rFonts w:ascii="Montserrat" w:hAnsi="Montserrat" w:cs="Arial"/>
          <w:sz w:val="18"/>
          <w:szCs w:val="18"/>
        </w:rPr>
        <w:t xml:space="preserve"> </w:t>
      </w:r>
      <w:r w:rsidRPr="004B2F65">
        <w:rPr>
          <w:rFonts w:ascii="Montserrat" w:hAnsi="Montserrat" w:cs="Arial"/>
          <w:sz w:val="18"/>
          <w:szCs w:val="18"/>
        </w:rPr>
        <w:t>números telefónicos, y correo(s) electrónico(s).</w:t>
      </w:r>
    </w:p>
    <w:p w14:paraId="65F19977" w14:textId="77777777" w:rsidR="00E76AF3" w:rsidRPr="004B2F65" w:rsidRDefault="00E76AF3" w:rsidP="00B91F6D">
      <w:pPr>
        <w:pStyle w:val="Sinespaciado"/>
        <w:jc w:val="both"/>
        <w:rPr>
          <w:rFonts w:ascii="Montserrat" w:hAnsi="Montserrat" w:cs="Arial"/>
          <w:sz w:val="18"/>
          <w:szCs w:val="18"/>
        </w:rPr>
      </w:pPr>
    </w:p>
    <w:p w14:paraId="3E95943F" w14:textId="554F8015" w:rsidR="00E76AF3" w:rsidRPr="004B2F65" w:rsidRDefault="00E76AF3" w:rsidP="00B91F6D">
      <w:pPr>
        <w:pStyle w:val="Sinespaciado"/>
        <w:jc w:val="both"/>
        <w:rPr>
          <w:rFonts w:ascii="Montserrat" w:hAnsi="Montserrat" w:cs="Arial"/>
          <w:sz w:val="18"/>
          <w:szCs w:val="18"/>
        </w:rPr>
      </w:pPr>
      <w:r w:rsidRPr="004B2F65">
        <w:rPr>
          <w:rFonts w:ascii="Montserrat" w:hAnsi="Montserrat" w:cs="Arial"/>
          <w:sz w:val="18"/>
          <w:szCs w:val="18"/>
        </w:rPr>
        <w:t xml:space="preserve">Adicionalmente, se informa que se solicitarán los siguientes datos personales que son considerados sensibles: </w:t>
      </w:r>
      <w:r w:rsidRPr="004B2F65">
        <w:rPr>
          <w:rFonts w:ascii="Montserrat" w:hAnsi="Montserrat" w:cs="Arial"/>
          <w:b/>
          <w:sz w:val="18"/>
          <w:szCs w:val="18"/>
        </w:rPr>
        <w:t>Datos de salud</w:t>
      </w:r>
    </w:p>
    <w:p w14:paraId="0EEA6C5D" w14:textId="77777777" w:rsidR="0020501E" w:rsidRPr="004B2F65" w:rsidRDefault="0020501E" w:rsidP="00B91F6D">
      <w:pPr>
        <w:pStyle w:val="Sinespaciado"/>
        <w:jc w:val="both"/>
        <w:rPr>
          <w:rFonts w:ascii="Montserrat" w:hAnsi="Montserrat" w:cs="Arial"/>
          <w:sz w:val="18"/>
          <w:szCs w:val="18"/>
        </w:rPr>
      </w:pPr>
    </w:p>
    <w:p w14:paraId="5DFB90E3" w14:textId="5C802BDA" w:rsidR="00C26B63" w:rsidRPr="004B2F65" w:rsidRDefault="00C26B63" w:rsidP="00C26B63">
      <w:pPr>
        <w:pStyle w:val="Sinespaciado"/>
        <w:rPr>
          <w:rFonts w:ascii="Montserrat" w:hAnsi="Montserrat" w:cs="Arial"/>
          <w:sz w:val="18"/>
          <w:szCs w:val="18"/>
        </w:rPr>
      </w:pPr>
      <w:r w:rsidRPr="004B2F65">
        <w:rPr>
          <w:rFonts w:ascii="Montserrat" w:hAnsi="Montserrat" w:cs="Arial"/>
          <w:sz w:val="18"/>
          <w:szCs w:val="18"/>
        </w:rPr>
        <w:t>No se requerirá el consentimiento para el tratamiento de sus datos personales cuando ocurra alguno de los supuestos previstos en el artíc</w:t>
      </w:r>
      <w:r w:rsidR="00216D36" w:rsidRPr="004B2F65">
        <w:rPr>
          <w:rFonts w:ascii="Montserrat" w:hAnsi="Montserrat" w:cs="Arial"/>
          <w:sz w:val="18"/>
          <w:szCs w:val="18"/>
        </w:rPr>
        <w:t>ulo 22 de la Ley General de Protección de Datos Personales</w:t>
      </w:r>
      <w:r w:rsidR="00D32B66" w:rsidRPr="004B2F65">
        <w:rPr>
          <w:rFonts w:ascii="Montserrat" w:hAnsi="Montserrat" w:cs="Arial"/>
          <w:sz w:val="18"/>
          <w:szCs w:val="18"/>
        </w:rPr>
        <w:t xml:space="preserve"> en Posesión de Sujetos Obligados (LGPDPPSO)</w:t>
      </w:r>
      <w:r w:rsidR="00216D36" w:rsidRPr="004B2F65">
        <w:rPr>
          <w:rFonts w:ascii="Montserrat" w:hAnsi="Montserrat" w:cs="Arial"/>
          <w:sz w:val="18"/>
          <w:szCs w:val="18"/>
        </w:rPr>
        <w:t xml:space="preserve">, </w:t>
      </w:r>
      <w:r w:rsidR="00E244CA" w:rsidRPr="004B2F65">
        <w:rPr>
          <w:rFonts w:ascii="Montserrat" w:hAnsi="Montserrat" w:cs="Arial"/>
          <w:sz w:val="18"/>
          <w:szCs w:val="18"/>
        </w:rPr>
        <w:t>entre los cuales se encuentran los siguientes</w:t>
      </w:r>
      <w:r w:rsidRPr="004B2F65">
        <w:rPr>
          <w:rFonts w:ascii="Montserrat" w:hAnsi="Montserrat" w:cs="Arial"/>
          <w:sz w:val="18"/>
          <w:szCs w:val="18"/>
        </w:rPr>
        <w:t>:</w:t>
      </w:r>
    </w:p>
    <w:p w14:paraId="561D9D5D" w14:textId="77777777" w:rsidR="00A13BCF" w:rsidRPr="004B2F65" w:rsidRDefault="00A13BCF" w:rsidP="00A13BCF">
      <w:pPr>
        <w:pStyle w:val="Sinespaciado"/>
        <w:jc w:val="both"/>
        <w:rPr>
          <w:rFonts w:ascii="Montserrat" w:hAnsi="Montserrat" w:cs="Arial"/>
          <w:sz w:val="18"/>
          <w:szCs w:val="18"/>
        </w:rPr>
      </w:pPr>
    </w:p>
    <w:p w14:paraId="669ED8B5" w14:textId="468DD2C0" w:rsidR="00C26B63" w:rsidRPr="004B2F65" w:rsidRDefault="00C26B63" w:rsidP="00A13BCF">
      <w:pPr>
        <w:pStyle w:val="Sinespaciado"/>
        <w:numPr>
          <w:ilvl w:val="0"/>
          <w:numId w:val="8"/>
        </w:numPr>
        <w:jc w:val="both"/>
        <w:rPr>
          <w:rFonts w:ascii="Montserrat" w:hAnsi="Montserrat" w:cs="Arial"/>
          <w:sz w:val="18"/>
          <w:szCs w:val="18"/>
        </w:rPr>
      </w:pPr>
      <w:r w:rsidRPr="004B2F65">
        <w:rPr>
          <w:rFonts w:ascii="Montserrat" w:hAnsi="Montserrat" w:cs="Arial"/>
          <w:sz w:val="18"/>
          <w:szCs w:val="18"/>
        </w:rPr>
        <w:t xml:space="preserve">Cuando una ley así lo disponga, debiendo dichos supuestos ser acordes con las bases, principios y disposiciones </w:t>
      </w:r>
      <w:r w:rsidR="00A13BCF" w:rsidRPr="004B2F65">
        <w:rPr>
          <w:rFonts w:ascii="Montserrat" w:hAnsi="Montserrat" w:cs="Arial"/>
          <w:sz w:val="18"/>
          <w:szCs w:val="18"/>
        </w:rPr>
        <w:t xml:space="preserve">      </w:t>
      </w:r>
      <w:r w:rsidRPr="004B2F65">
        <w:rPr>
          <w:rFonts w:ascii="Montserrat" w:hAnsi="Montserrat" w:cs="Arial"/>
          <w:sz w:val="18"/>
          <w:szCs w:val="18"/>
        </w:rPr>
        <w:t xml:space="preserve">establecidos en la propia LGPDPPSO. </w:t>
      </w:r>
    </w:p>
    <w:p w14:paraId="76EC97A7" w14:textId="7B76670A" w:rsidR="00C26B63" w:rsidRPr="004B2F65" w:rsidRDefault="00C26B63" w:rsidP="009E4A5E">
      <w:pPr>
        <w:pStyle w:val="Sinespaciado"/>
        <w:numPr>
          <w:ilvl w:val="0"/>
          <w:numId w:val="8"/>
        </w:numPr>
        <w:jc w:val="both"/>
        <w:rPr>
          <w:rFonts w:ascii="Montserrat" w:hAnsi="Montserrat" w:cs="Arial"/>
          <w:sz w:val="18"/>
          <w:szCs w:val="18"/>
        </w:rPr>
      </w:pPr>
      <w:r w:rsidRPr="004B2F65">
        <w:rPr>
          <w:rFonts w:ascii="Montserrat" w:hAnsi="Montserrat" w:cs="Arial"/>
          <w:sz w:val="18"/>
          <w:szCs w:val="18"/>
        </w:rPr>
        <w:t xml:space="preserve">Cuando las transferencias que se realicen entre responsables (Instituciones </w:t>
      </w:r>
      <w:r w:rsidR="00216D36" w:rsidRPr="004B2F65">
        <w:rPr>
          <w:rFonts w:ascii="Montserrat" w:hAnsi="Montserrat" w:cs="Arial"/>
          <w:sz w:val="18"/>
          <w:szCs w:val="18"/>
        </w:rPr>
        <w:t>P</w:t>
      </w:r>
      <w:r w:rsidRPr="004B2F65">
        <w:rPr>
          <w:rFonts w:ascii="Montserrat" w:hAnsi="Montserrat" w:cs="Arial"/>
          <w:sz w:val="18"/>
          <w:szCs w:val="18"/>
        </w:rPr>
        <w:t>úblicas</w:t>
      </w:r>
      <w:r w:rsidR="00E76AF3" w:rsidRPr="004B2F65">
        <w:rPr>
          <w:rFonts w:ascii="Montserrat" w:hAnsi="Montserrat" w:cs="Arial"/>
          <w:sz w:val="18"/>
          <w:szCs w:val="18"/>
        </w:rPr>
        <w:t xml:space="preserve"> o Privadas</w:t>
      </w:r>
      <w:r w:rsidRPr="004B2F65">
        <w:rPr>
          <w:rFonts w:ascii="Montserrat" w:hAnsi="Montserrat" w:cs="Arial"/>
          <w:sz w:val="18"/>
          <w:szCs w:val="18"/>
        </w:rPr>
        <w:t>), sean sobre datos personales que se utilicen para el ejercicio de facultades propias, compatibles o análogas con la finalidad que motivó el tratamiento de los datos personales</w:t>
      </w:r>
      <w:r w:rsidR="00216D36" w:rsidRPr="004B2F65">
        <w:rPr>
          <w:rFonts w:ascii="Montserrat" w:hAnsi="Montserrat" w:cs="Arial"/>
          <w:sz w:val="18"/>
          <w:szCs w:val="18"/>
        </w:rPr>
        <w:t>.</w:t>
      </w:r>
    </w:p>
    <w:p w14:paraId="6D82E431" w14:textId="1F04166F" w:rsidR="00C26B63" w:rsidRPr="004B2F65" w:rsidRDefault="00C26B63" w:rsidP="009E4A5E">
      <w:pPr>
        <w:pStyle w:val="Sinespaciado"/>
        <w:numPr>
          <w:ilvl w:val="0"/>
          <w:numId w:val="8"/>
        </w:numPr>
        <w:jc w:val="both"/>
        <w:rPr>
          <w:rFonts w:ascii="Montserrat" w:hAnsi="Montserrat" w:cs="Arial"/>
          <w:sz w:val="18"/>
          <w:szCs w:val="18"/>
        </w:rPr>
      </w:pPr>
      <w:r w:rsidRPr="004B2F65">
        <w:rPr>
          <w:rFonts w:ascii="Montserrat" w:hAnsi="Montserrat" w:cs="Arial"/>
          <w:sz w:val="18"/>
          <w:szCs w:val="18"/>
        </w:rPr>
        <w:t>Cuando exista una orden judicial, resolución o mandato fundado y motivado de autoridad competente</w:t>
      </w:r>
      <w:r w:rsidR="00A36C33" w:rsidRPr="004B2F65">
        <w:rPr>
          <w:rFonts w:ascii="Montserrat" w:hAnsi="Montserrat" w:cs="Arial"/>
          <w:sz w:val="18"/>
          <w:szCs w:val="18"/>
        </w:rPr>
        <w:t>.</w:t>
      </w:r>
      <w:r w:rsidRPr="004B2F65">
        <w:rPr>
          <w:rFonts w:ascii="Montserrat" w:hAnsi="Montserrat" w:cs="Arial"/>
          <w:sz w:val="18"/>
          <w:szCs w:val="18"/>
        </w:rPr>
        <w:t xml:space="preserve"> </w:t>
      </w:r>
    </w:p>
    <w:p w14:paraId="517915D3" w14:textId="4272ADC5" w:rsidR="00C26B63" w:rsidRPr="004B2F65" w:rsidRDefault="00C26B63" w:rsidP="009E4A5E">
      <w:pPr>
        <w:pStyle w:val="Sinespaciado"/>
        <w:numPr>
          <w:ilvl w:val="0"/>
          <w:numId w:val="8"/>
        </w:numPr>
        <w:jc w:val="both"/>
        <w:rPr>
          <w:rFonts w:ascii="Montserrat" w:hAnsi="Montserrat" w:cs="Arial"/>
          <w:sz w:val="18"/>
          <w:szCs w:val="18"/>
        </w:rPr>
      </w:pPr>
      <w:r w:rsidRPr="004B2F65">
        <w:rPr>
          <w:rFonts w:ascii="Montserrat" w:hAnsi="Montserrat" w:cs="Arial"/>
          <w:sz w:val="18"/>
          <w:szCs w:val="18"/>
        </w:rPr>
        <w:t xml:space="preserve">Cuando los datos personales se requieran para ejercer un derecho o cumplir obligaciones derivadas de una relación jurídica entre el titular y el </w:t>
      </w:r>
      <w:r w:rsidR="004B2F65" w:rsidRPr="004B2F65">
        <w:rPr>
          <w:rFonts w:ascii="Montserrat" w:hAnsi="Montserrat" w:cs="Arial"/>
          <w:sz w:val="18"/>
          <w:szCs w:val="18"/>
        </w:rPr>
        <w:t>responsable trabajador</w:t>
      </w:r>
      <w:r w:rsidR="004E281E" w:rsidRPr="004B2F65">
        <w:rPr>
          <w:rFonts w:ascii="Montserrat" w:hAnsi="Montserrat" w:cs="Arial"/>
          <w:sz w:val="18"/>
          <w:szCs w:val="18"/>
        </w:rPr>
        <w:t xml:space="preserve"> o candidato</w:t>
      </w:r>
      <w:r w:rsidR="00B262A3" w:rsidRPr="004B2F65">
        <w:rPr>
          <w:rFonts w:ascii="Montserrat" w:hAnsi="Montserrat" w:cs="Arial"/>
          <w:sz w:val="18"/>
          <w:szCs w:val="18"/>
        </w:rPr>
        <w:t>.</w:t>
      </w:r>
      <w:r w:rsidR="004E281E" w:rsidRPr="004B2F65">
        <w:rPr>
          <w:rFonts w:ascii="Montserrat" w:hAnsi="Montserrat" w:cs="Arial"/>
          <w:sz w:val="18"/>
          <w:szCs w:val="18"/>
        </w:rPr>
        <w:t xml:space="preserve"> </w:t>
      </w:r>
    </w:p>
    <w:p w14:paraId="2D471A64" w14:textId="56E8ED7E" w:rsidR="00C26B63" w:rsidRPr="004B2F65" w:rsidRDefault="00C26B63" w:rsidP="009E4A5E">
      <w:pPr>
        <w:pStyle w:val="Sinespaciado"/>
        <w:numPr>
          <w:ilvl w:val="0"/>
          <w:numId w:val="8"/>
        </w:numPr>
        <w:jc w:val="both"/>
        <w:rPr>
          <w:rFonts w:ascii="Montserrat" w:hAnsi="Montserrat" w:cs="Arial"/>
          <w:sz w:val="18"/>
          <w:szCs w:val="18"/>
        </w:rPr>
      </w:pPr>
      <w:r w:rsidRPr="004B2F65">
        <w:rPr>
          <w:rFonts w:ascii="Montserrat" w:hAnsi="Montserrat" w:cs="Arial"/>
          <w:sz w:val="18"/>
          <w:szCs w:val="18"/>
        </w:rPr>
        <w:t>Cuando exista una situación de emergencia que potencialmente pueda dañar a un individuo en su persona o en sus bienes.</w:t>
      </w:r>
    </w:p>
    <w:p w14:paraId="60B41429" w14:textId="0CF29720" w:rsidR="00C26B63" w:rsidRPr="004B2F65" w:rsidRDefault="00F8742A" w:rsidP="009E4A5E">
      <w:pPr>
        <w:pStyle w:val="Sinespaciado"/>
        <w:numPr>
          <w:ilvl w:val="0"/>
          <w:numId w:val="8"/>
        </w:numPr>
        <w:jc w:val="both"/>
        <w:rPr>
          <w:rFonts w:ascii="Montserrat" w:hAnsi="Montserrat" w:cs="Arial"/>
          <w:sz w:val="18"/>
          <w:szCs w:val="18"/>
        </w:rPr>
      </w:pPr>
      <w:r w:rsidRPr="004B2F65">
        <w:rPr>
          <w:rFonts w:ascii="Montserrat" w:hAnsi="Montserrat" w:cs="Arial"/>
          <w:sz w:val="18"/>
          <w:szCs w:val="18"/>
        </w:rPr>
        <w:t>C</w:t>
      </w:r>
      <w:r w:rsidR="00C26B63" w:rsidRPr="004B2F65">
        <w:rPr>
          <w:rFonts w:ascii="Montserrat" w:hAnsi="Montserrat" w:cs="Arial"/>
          <w:sz w:val="18"/>
          <w:szCs w:val="18"/>
        </w:rPr>
        <w:t>uando los datos personales sean necesarios para el tratamie</w:t>
      </w:r>
      <w:r w:rsidR="00920AF0" w:rsidRPr="004B2F65">
        <w:rPr>
          <w:rFonts w:ascii="Montserrat" w:hAnsi="Montserrat" w:cs="Arial"/>
          <w:sz w:val="18"/>
          <w:szCs w:val="18"/>
        </w:rPr>
        <w:t xml:space="preserve">nto, prevención, diagnóstico y </w:t>
      </w:r>
      <w:r w:rsidR="00C26B63" w:rsidRPr="004B2F65">
        <w:rPr>
          <w:rFonts w:ascii="Montserrat" w:hAnsi="Montserrat" w:cs="Arial"/>
          <w:sz w:val="18"/>
          <w:szCs w:val="18"/>
        </w:rPr>
        <w:t>la prestación de asistencia sanitaria.</w:t>
      </w:r>
    </w:p>
    <w:p w14:paraId="7ADD5B97" w14:textId="28B0C230" w:rsidR="00A36C33" w:rsidRPr="004B2F65" w:rsidRDefault="00A36C33" w:rsidP="009E4A5E">
      <w:pPr>
        <w:pStyle w:val="Sinespaciado"/>
        <w:numPr>
          <w:ilvl w:val="0"/>
          <w:numId w:val="8"/>
        </w:numPr>
        <w:jc w:val="both"/>
        <w:rPr>
          <w:rFonts w:ascii="Montserrat" w:hAnsi="Montserrat" w:cs="Arial"/>
          <w:sz w:val="18"/>
          <w:szCs w:val="18"/>
        </w:rPr>
      </w:pPr>
      <w:r w:rsidRPr="004B2F65">
        <w:rPr>
          <w:rFonts w:ascii="Montserrat" w:hAnsi="Montserrat" w:cs="Arial"/>
          <w:sz w:val="18"/>
          <w:szCs w:val="18"/>
        </w:rPr>
        <w:t>Cuando los datos personales se sometan a un procedimiento previo de disociación, o</w:t>
      </w:r>
    </w:p>
    <w:p w14:paraId="0D54235D" w14:textId="77777777" w:rsidR="00B91F6D" w:rsidRPr="004B2F65" w:rsidRDefault="00A36C33" w:rsidP="004D5AB1">
      <w:pPr>
        <w:pStyle w:val="Sinespaciado"/>
        <w:numPr>
          <w:ilvl w:val="0"/>
          <w:numId w:val="8"/>
        </w:numPr>
        <w:rPr>
          <w:rFonts w:ascii="Montserrat" w:hAnsi="Montserrat" w:cs="Arial"/>
          <w:b/>
          <w:sz w:val="18"/>
          <w:szCs w:val="18"/>
        </w:rPr>
      </w:pPr>
      <w:r w:rsidRPr="004B2F65">
        <w:rPr>
          <w:rFonts w:ascii="Montserrat" w:hAnsi="Montserrat" w:cs="Arial"/>
          <w:sz w:val="18"/>
          <w:szCs w:val="18"/>
        </w:rPr>
        <w:t>Cuando el titular de los datos personales sea una persona reportada como desaparecida en los términos de la ley en la materia.</w:t>
      </w:r>
    </w:p>
    <w:p w14:paraId="1CF5EA52" w14:textId="77777777" w:rsidR="00B91F6D" w:rsidRPr="004B2F65" w:rsidRDefault="00B91F6D" w:rsidP="007A0746">
      <w:pPr>
        <w:pStyle w:val="Sinespaciado"/>
        <w:rPr>
          <w:rFonts w:ascii="Montserrat" w:hAnsi="Montserrat" w:cs="Arial"/>
          <w:b/>
          <w:sz w:val="18"/>
          <w:szCs w:val="18"/>
        </w:rPr>
      </w:pPr>
    </w:p>
    <w:p w14:paraId="6D6BF8A7" w14:textId="77777777" w:rsidR="005C302E" w:rsidRDefault="005C302E" w:rsidP="007A0746">
      <w:pPr>
        <w:pStyle w:val="Sinespaciado"/>
        <w:rPr>
          <w:rFonts w:ascii="Montserrat" w:hAnsi="Montserrat" w:cs="Arial"/>
          <w:b/>
          <w:sz w:val="18"/>
          <w:szCs w:val="18"/>
        </w:rPr>
      </w:pPr>
    </w:p>
    <w:p w14:paraId="43DA2D1B" w14:textId="77777777" w:rsidR="005C302E" w:rsidRDefault="005C302E" w:rsidP="007A0746">
      <w:pPr>
        <w:pStyle w:val="Sinespaciado"/>
        <w:rPr>
          <w:rFonts w:ascii="Montserrat" w:hAnsi="Montserrat" w:cs="Arial"/>
          <w:b/>
          <w:sz w:val="18"/>
          <w:szCs w:val="18"/>
        </w:rPr>
      </w:pPr>
    </w:p>
    <w:p w14:paraId="6771B38D" w14:textId="622F18E0" w:rsidR="007A0746" w:rsidRPr="004B2F65" w:rsidRDefault="00B91F6D" w:rsidP="007A0746">
      <w:pPr>
        <w:pStyle w:val="Sinespaciado"/>
        <w:rPr>
          <w:rFonts w:ascii="Montserrat" w:hAnsi="Montserrat" w:cs="Arial"/>
          <w:b/>
          <w:sz w:val="18"/>
          <w:szCs w:val="18"/>
        </w:rPr>
      </w:pPr>
      <w:r w:rsidRPr="004B2F65">
        <w:rPr>
          <w:rFonts w:ascii="Montserrat" w:hAnsi="Montserrat" w:cs="Arial"/>
          <w:b/>
          <w:sz w:val="18"/>
          <w:szCs w:val="18"/>
        </w:rPr>
        <w:lastRenderedPageBreak/>
        <w:t>¿</w:t>
      </w:r>
      <w:r w:rsidR="007A0746" w:rsidRPr="004B2F65">
        <w:rPr>
          <w:rFonts w:ascii="Montserrat" w:hAnsi="Montserrat" w:cs="Arial"/>
          <w:b/>
          <w:sz w:val="18"/>
          <w:szCs w:val="18"/>
        </w:rPr>
        <w:t>Cuáles son los fundamentos legales que nos facultan para llevar a cabo el tratamiento de sus datos personales?</w:t>
      </w:r>
    </w:p>
    <w:p w14:paraId="0E63102A" w14:textId="77777777" w:rsidR="00132261" w:rsidRPr="004B2F65" w:rsidRDefault="00132261" w:rsidP="00906B40">
      <w:pPr>
        <w:pStyle w:val="Sinespaciado"/>
        <w:jc w:val="both"/>
        <w:rPr>
          <w:rFonts w:ascii="Montserrat" w:hAnsi="Montserrat" w:cs="Arial"/>
          <w:sz w:val="18"/>
          <w:szCs w:val="18"/>
        </w:rPr>
      </w:pPr>
    </w:p>
    <w:p w14:paraId="1C088E9D" w14:textId="6E4C3C5E" w:rsidR="00C51977" w:rsidRPr="004B2F65" w:rsidRDefault="00DE23DA" w:rsidP="00B91F6D">
      <w:pPr>
        <w:pStyle w:val="Sinespaciado"/>
        <w:jc w:val="both"/>
        <w:rPr>
          <w:rFonts w:ascii="Montserrat" w:hAnsi="Montserrat" w:cs="Arial"/>
          <w:sz w:val="18"/>
          <w:szCs w:val="18"/>
        </w:rPr>
      </w:pPr>
      <w:r w:rsidRPr="004B2F65">
        <w:rPr>
          <w:rFonts w:ascii="Montserrat" w:hAnsi="Montserrat" w:cs="Arial"/>
          <w:sz w:val="18"/>
          <w:szCs w:val="18"/>
        </w:rPr>
        <w:t xml:space="preserve">Constitución Política de los Estados Unidos Mexicanos </w:t>
      </w:r>
      <w:r w:rsidR="00C51977" w:rsidRPr="004B2F65">
        <w:rPr>
          <w:rFonts w:ascii="Montserrat" w:hAnsi="Montserrat" w:cs="Arial"/>
          <w:sz w:val="18"/>
          <w:szCs w:val="18"/>
        </w:rPr>
        <w:t>(</w:t>
      </w:r>
      <w:r w:rsidRPr="004B2F65">
        <w:rPr>
          <w:rFonts w:ascii="Montserrat" w:hAnsi="Montserrat" w:cs="Arial"/>
          <w:sz w:val="18"/>
          <w:szCs w:val="18"/>
        </w:rPr>
        <w:t>Articulo 4</w:t>
      </w:r>
      <w:r w:rsidR="00C51977" w:rsidRPr="004B2F65">
        <w:rPr>
          <w:rFonts w:ascii="Montserrat" w:hAnsi="Montserrat" w:cs="Arial"/>
          <w:sz w:val="18"/>
          <w:szCs w:val="18"/>
        </w:rPr>
        <w:t>)</w:t>
      </w:r>
    </w:p>
    <w:p w14:paraId="15D90AC4" w14:textId="77777777" w:rsidR="004B2F65" w:rsidRDefault="001473D3" w:rsidP="00B91F6D">
      <w:pPr>
        <w:pStyle w:val="Sinespaciado"/>
        <w:jc w:val="both"/>
        <w:rPr>
          <w:rFonts w:ascii="Montserrat" w:hAnsi="Montserrat" w:cs="Arial"/>
          <w:sz w:val="18"/>
          <w:szCs w:val="18"/>
        </w:rPr>
      </w:pPr>
      <w:r w:rsidRPr="004B2F65">
        <w:rPr>
          <w:rFonts w:ascii="Montserrat" w:hAnsi="Montserrat" w:cs="Arial"/>
          <w:sz w:val="18"/>
          <w:szCs w:val="18"/>
        </w:rPr>
        <w:t>Ley General de Salud</w:t>
      </w:r>
      <w:r w:rsidR="000B7B1D" w:rsidRPr="004B2F65">
        <w:rPr>
          <w:rFonts w:ascii="Montserrat" w:hAnsi="Montserrat" w:cs="Arial"/>
          <w:sz w:val="18"/>
          <w:szCs w:val="18"/>
        </w:rPr>
        <w:t>.</w:t>
      </w:r>
      <w:r w:rsidR="00D6696C" w:rsidRPr="004B2F65">
        <w:rPr>
          <w:rFonts w:ascii="Montserrat" w:hAnsi="Montserrat" w:cs="Arial"/>
          <w:sz w:val="18"/>
          <w:szCs w:val="18"/>
        </w:rPr>
        <w:t xml:space="preserve"> </w:t>
      </w:r>
      <w:r w:rsidR="00F649A4" w:rsidRPr="004B2F65">
        <w:rPr>
          <w:rFonts w:ascii="Montserrat" w:hAnsi="Montserrat" w:cs="Arial"/>
          <w:sz w:val="18"/>
          <w:szCs w:val="18"/>
        </w:rPr>
        <w:t>(</w:t>
      </w:r>
      <w:r w:rsidR="00AF2B38" w:rsidRPr="004B2F65">
        <w:rPr>
          <w:rFonts w:ascii="Montserrat" w:hAnsi="Montserrat" w:cs="Arial"/>
          <w:sz w:val="18"/>
          <w:szCs w:val="18"/>
        </w:rPr>
        <w:t>Ar</w:t>
      </w:r>
      <w:r w:rsidR="00D6696C" w:rsidRPr="004B2F65">
        <w:rPr>
          <w:rFonts w:ascii="Montserrat" w:hAnsi="Montserrat" w:cs="Arial"/>
          <w:sz w:val="18"/>
          <w:szCs w:val="18"/>
        </w:rPr>
        <w:t>tículo</w:t>
      </w:r>
      <w:r w:rsidR="00AF2B38" w:rsidRPr="004B2F65">
        <w:rPr>
          <w:rFonts w:ascii="Montserrat" w:hAnsi="Montserrat" w:cs="Arial"/>
          <w:sz w:val="18"/>
          <w:szCs w:val="18"/>
        </w:rPr>
        <w:t xml:space="preserve"> </w:t>
      </w:r>
      <w:r w:rsidR="00477BC4" w:rsidRPr="004B2F65">
        <w:rPr>
          <w:rFonts w:ascii="Montserrat" w:hAnsi="Montserrat" w:cs="Arial"/>
          <w:sz w:val="18"/>
          <w:szCs w:val="18"/>
        </w:rPr>
        <w:t>8)</w:t>
      </w:r>
      <w:r w:rsidR="00DE23DA" w:rsidRPr="004B2F65">
        <w:rPr>
          <w:rFonts w:ascii="Montserrat" w:hAnsi="Montserrat" w:cs="Arial"/>
          <w:sz w:val="18"/>
          <w:szCs w:val="18"/>
        </w:rPr>
        <w:t xml:space="preserve"> </w:t>
      </w:r>
    </w:p>
    <w:p w14:paraId="62576EBA" w14:textId="2BB9E6D4" w:rsidR="00BA517A" w:rsidRPr="004B2F65" w:rsidRDefault="00C51977" w:rsidP="00B91F6D">
      <w:pPr>
        <w:pStyle w:val="Sinespaciado"/>
        <w:jc w:val="both"/>
        <w:rPr>
          <w:rFonts w:ascii="Montserrat" w:hAnsi="Montserrat" w:cs="Arial"/>
          <w:sz w:val="18"/>
          <w:szCs w:val="18"/>
        </w:rPr>
      </w:pPr>
      <w:r w:rsidRPr="004B2F65">
        <w:rPr>
          <w:rFonts w:ascii="Montserrat" w:hAnsi="Montserrat" w:cs="Arial"/>
          <w:sz w:val="18"/>
          <w:szCs w:val="18"/>
        </w:rPr>
        <w:t xml:space="preserve">Ley de </w:t>
      </w:r>
      <w:r w:rsidR="00906B40" w:rsidRPr="004B2F65">
        <w:rPr>
          <w:rFonts w:ascii="Montserrat" w:hAnsi="Montserrat" w:cs="Arial"/>
          <w:sz w:val="18"/>
          <w:szCs w:val="18"/>
        </w:rPr>
        <w:t>los Institutos Nacionales de Salud</w:t>
      </w:r>
      <w:r w:rsidR="00BC77F4" w:rsidRPr="004B2F65">
        <w:rPr>
          <w:rFonts w:ascii="Montserrat" w:hAnsi="Montserrat" w:cs="Arial"/>
          <w:sz w:val="18"/>
          <w:szCs w:val="18"/>
        </w:rPr>
        <w:t xml:space="preserve"> </w:t>
      </w:r>
      <w:r w:rsidR="004F3BA8" w:rsidRPr="004B2F65">
        <w:rPr>
          <w:rFonts w:ascii="Montserrat" w:hAnsi="Montserrat" w:cs="Arial"/>
          <w:sz w:val="18"/>
          <w:szCs w:val="18"/>
        </w:rPr>
        <w:t>Art</w:t>
      </w:r>
      <w:r w:rsidR="00DF5F8D" w:rsidRPr="004B2F65">
        <w:rPr>
          <w:rFonts w:ascii="Montserrat" w:hAnsi="Montserrat" w:cs="Arial"/>
          <w:sz w:val="18"/>
          <w:szCs w:val="18"/>
        </w:rPr>
        <w:t>ícul</w:t>
      </w:r>
      <w:r w:rsidR="00D6696C" w:rsidRPr="004B2F65">
        <w:rPr>
          <w:rFonts w:ascii="Montserrat" w:hAnsi="Montserrat" w:cs="Arial"/>
          <w:sz w:val="18"/>
          <w:szCs w:val="18"/>
        </w:rPr>
        <w:t>o</w:t>
      </w:r>
      <w:r w:rsidR="004F3BA8" w:rsidRPr="004B2F65">
        <w:rPr>
          <w:rFonts w:ascii="Montserrat" w:hAnsi="Montserrat" w:cs="Arial"/>
          <w:sz w:val="18"/>
          <w:szCs w:val="18"/>
        </w:rPr>
        <w:t xml:space="preserve"> </w:t>
      </w:r>
      <w:r w:rsidR="00DF5F8D" w:rsidRPr="004B2F65">
        <w:rPr>
          <w:rFonts w:ascii="Montserrat" w:hAnsi="Montserrat" w:cs="Arial"/>
          <w:sz w:val="18"/>
          <w:szCs w:val="18"/>
        </w:rPr>
        <w:t>5</w:t>
      </w:r>
      <w:r w:rsidR="0062096A" w:rsidRPr="004B2F65">
        <w:rPr>
          <w:rFonts w:ascii="Montserrat" w:hAnsi="Montserrat" w:cs="Arial"/>
          <w:sz w:val="18"/>
          <w:szCs w:val="18"/>
        </w:rPr>
        <w:t xml:space="preserve"> </w:t>
      </w:r>
      <w:r w:rsidR="004F3BA8" w:rsidRPr="004B2F65">
        <w:rPr>
          <w:rFonts w:ascii="Montserrat" w:hAnsi="Montserrat" w:cs="Arial"/>
          <w:sz w:val="18"/>
          <w:szCs w:val="18"/>
        </w:rPr>
        <w:t xml:space="preserve">fracción </w:t>
      </w:r>
      <w:r w:rsidR="00DF5F8D" w:rsidRPr="004B2F65">
        <w:rPr>
          <w:rFonts w:ascii="Montserrat" w:hAnsi="Montserrat" w:cs="Arial"/>
          <w:sz w:val="18"/>
          <w:szCs w:val="18"/>
        </w:rPr>
        <w:t>III</w:t>
      </w:r>
      <w:r w:rsidR="0062096A" w:rsidRPr="004B2F65">
        <w:rPr>
          <w:rFonts w:ascii="Montserrat" w:hAnsi="Montserrat" w:cs="Arial"/>
          <w:sz w:val="18"/>
          <w:szCs w:val="18"/>
        </w:rPr>
        <w:t>,</w:t>
      </w:r>
      <w:r w:rsidR="00DF5F8D" w:rsidRPr="004B2F65">
        <w:rPr>
          <w:rFonts w:ascii="Montserrat" w:hAnsi="Montserrat" w:cs="Arial"/>
          <w:sz w:val="18"/>
          <w:szCs w:val="18"/>
        </w:rPr>
        <w:t xml:space="preserve"> Articulo 6, I, VII, VIII</w:t>
      </w:r>
      <w:r w:rsidR="001513E4" w:rsidRPr="004B2F65">
        <w:rPr>
          <w:rFonts w:ascii="Montserrat" w:hAnsi="Montserrat" w:cs="Arial"/>
          <w:sz w:val="18"/>
          <w:szCs w:val="18"/>
        </w:rPr>
        <w:t xml:space="preserve"> y 5</w:t>
      </w:r>
      <w:r w:rsidR="00DF5F8D" w:rsidRPr="004B2F65">
        <w:rPr>
          <w:rFonts w:ascii="Montserrat" w:hAnsi="Montserrat" w:cs="Arial"/>
          <w:sz w:val="18"/>
          <w:szCs w:val="18"/>
        </w:rPr>
        <w:t>4</w:t>
      </w:r>
      <w:r w:rsidR="0062096A" w:rsidRPr="004B2F65">
        <w:rPr>
          <w:rFonts w:ascii="Montserrat" w:hAnsi="Montserrat" w:cs="Arial"/>
          <w:sz w:val="18"/>
          <w:szCs w:val="18"/>
        </w:rPr>
        <w:t>)</w:t>
      </w:r>
    </w:p>
    <w:p w14:paraId="28C76A6C" w14:textId="31F5AA4C" w:rsidR="005029F0" w:rsidRPr="004B2F65" w:rsidRDefault="005029F0" w:rsidP="00B91F6D">
      <w:pPr>
        <w:pStyle w:val="Sinespaciado"/>
        <w:jc w:val="both"/>
        <w:rPr>
          <w:rFonts w:ascii="Montserrat" w:hAnsi="Montserrat" w:cs="Arial"/>
          <w:sz w:val="18"/>
          <w:szCs w:val="18"/>
        </w:rPr>
      </w:pPr>
      <w:r w:rsidRPr="004B2F65">
        <w:rPr>
          <w:rFonts w:ascii="Montserrat" w:hAnsi="Montserrat" w:cs="Arial"/>
          <w:sz w:val="18"/>
          <w:szCs w:val="18"/>
        </w:rPr>
        <w:t>Reglamento de la Ley General de Salud en Materia de Prestación de servicios de Atención Médica</w:t>
      </w:r>
    </w:p>
    <w:p w14:paraId="399201A8" w14:textId="77777777" w:rsidR="001513E4" w:rsidRPr="004B2F65" w:rsidRDefault="001513E4" w:rsidP="001513E4">
      <w:pPr>
        <w:pStyle w:val="Sinespaciado"/>
        <w:jc w:val="both"/>
        <w:rPr>
          <w:rFonts w:ascii="Montserrat" w:hAnsi="Montserrat" w:cs="Arial"/>
          <w:sz w:val="18"/>
          <w:szCs w:val="18"/>
        </w:rPr>
      </w:pPr>
      <w:r w:rsidRPr="004B2F65">
        <w:rPr>
          <w:rFonts w:ascii="Montserrat" w:hAnsi="Montserrat" w:cs="Arial"/>
          <w:sz w:val="18"/>
          <w:szCs w:val="18"/>
        </w:rPr>
        <w:t>Norma Oficial Mexicana NOM/004/SSA3/2012. Del Expediente Clínico</w:t>
      </w:r>
    </w:p>
    <w:p w14:paraId="716B6AC7" w14:textId="2D0F9F70" w:rsidR="0020501E" w:rsidRPr="004B2F65" w:rsidRDefault="0020501E" w:rsidP="00B91F6D">
      <w:pPr>
        <w:pStyle w:val="Sinespaciado"/>
        <w:jc w:val="both"/>
        <w:rPr>
          <w:rFonts w:ascii="Montserrat" w:hAnsi="Montserrat" w:cs="Arial"/>
          <w:sz w:val="18"/>
          <w:szCs w:val="18"/>
        </w:rPr>
      </w:pPr>
      <w:r w:rsidRPr="004B2F65">
        <w:rPr>
          <w:rFonts w:ascii="Montserrat" w:hAnsi="Montserrat" w:cs="Arial"/>
          <w:sz w:val="18"/>
          <w:szCs w:val="18"/>
        </w:rPr>
        <w:t>Estatuto Orgánico del Instituto Nacional de Ciencias Médicas y Nutrición Salvador Zubirán</w:t>
      </w:r>
    </w:p>
    <w:p w14:paraId="35CEFA28" w14:textId="69FBC9B7" w:rsidR="007C613B" w:rsidRPr="004B2F65" w:rsidRDefault="0077183A" w:rsidP="0077183A">
      <w:pPr>
        <w:pStyle w:val="Sinespaciado"/>
        <w:jc w:val="both"/>
        <w:rPr>
          <w:rFonts w:ascii="Montserrat" w:hAnsi="Montserrat" w:cs="Arial"/>
          <w:sz w:val="18"/>
          <w:szCs w:val="18"/>
        </w:rPr>
      </w:pPr>
      <w:r w:rsidRPr="004B2F65">
        <w:rPr>
          <w:rFonts w:ascii="Montserrat" w:hAnsi="Montserrat" w:cs="Arial"/>
          <w:sz w:val="18"/>
          <w:szCs w:val="18"/>
        </w:rPr>
        <w:t>Manual de Organización Específico del Instituto Nacional de Ciencias Médicas y Nutrición Salvador Zubirán</w:t>
      </w:r>
    </w:p>
    <w:p w14:paraId="1AF0D938" w14:textId="747A6455" w:rsidR="00F87B7C" w:rsidRPr="004B2F65" w:rsidRDefault="00F87B7C" w:rsidP="0077183A">
      <w:pPr>
        <w:pStyle w:val="Sinespaciado"/>
        <w:jc w:val="both"/>
        <w:rPr>
          <w:rFonts w:ascii="Montserrat" w:hAnsi="Montserrat" w:cs="Arial"/>
          <w:sz w:val="18"/>
          <w:szCs w:val="18"/>
        </w:rPr>
      </w:pPr>
      <w:r w:rsidRPr="004B2F65">
        <w:rPr>
          <w:rFonts w:ascii="Montserrat" w:hAnsi="Montserrat" w:cs="Arial"/>
          <w:sz w:val="18"/>
          <w:szCs w:val="18"/>
        </w:rPr>
        <w:t>Manual de Procedimientos de la Coordinación de Servicios Subrogados.</w:t>
      </w:r>
    </w:p>
    <w:p w14:paraId="362EA9F1" w14:textId="77777777" w:rsidR="009E2F67" w:rsidRPr="004B2F65" w:rsidRDefault="009E2F67" w:rsidP="00367A9C">
      <w:pPr>
        <w:pStyle w:val="Sinespaciado"/>
        <w:rPr>
          <w:rFonts w:ascii="Montserrat" w:hAnsi="Montserrat" w:cs="Arial"/>
          <w:b/>
          <w:sz w:val="18"/>
          <w:szCs w:val="18"/>
        </w:rPr>
      </w:pPr>
    </w:p>
    <w:p w14:paraId="10835FBA" w14:textId="77777777" w:rsidR="00367A9C" w:rsidRPr="004B2F65" w:rsidRDefault="00367A9C" w:rsidP="00367A9C">
      <w:pPr>
        <w:pStyle w:val="Sinespaciado"/>
        <w:rPr>
          <w:rFonts w:ascii="Montserrat" w:hAnsi="Montserrat" w:cs="Arial"/>
          <w:b/>
          <w:sz w:val="18"/>
          <w:szCs w:val="18"/>
        </w:rPr>
      </w:pPr>
      <w:r w:rsidRPr="004B2F65">
        <w:rPr>
          <w:rFonts w:ascii="Montserrat" w:hAnsi="Montserrat" w:cs="Arial"/>
          <w:b/>
          <w:sz w:val="18"/>
          <w:szCs w:val="18"/>
        </w:rPr>
        <w:t>¿Con quién compartimos su información y para qué fines?</w:t>
      </w:r>
    </w:p>
    <w:p w14:paraId="4F24D9E0" w14:textId="77777777" w:rsidR="00367A9C" w:rsidRPr="004B2F65" w:rsidRDefault="00367A9C" w:rsidP="00367A9C">
      <w:pPr>
        <w:pStyle w:val="Sinespaciado"/>
        <w:rPr>
          <w:rFonts w:ascii="Montserrat" w:hAnsi="Montserrat" w:cs="Arial"/>
          <w:sz w:val="18"/>
          <w:szCs w:val="18"/>
        </w:rPr>
      </w:pPr>
    </w:p>
    <w:p w14:paraId="239D5599" w14:textId="19FF8776" w:rsidR="00D94106" w:rsidRPr="004B2F65" w:rsidRDefault="00A13BCF" w:rsidP="00FD25F1">
      <w:pPr>
        <w:pStyle w:val="Sinespaciado"/>
        <w:jc w:val="both"/>
        <w:rPr>
          <w:rFonts w:ascii="Montserrat" w:hAnsi="Montserrat" w:cs="Arial"/>
          <w:sz w:val="18"/>
          <w:szCs w:val="18"/>
        </w:rPr>
      </w:pPr>
      <w:r w:rsidRPr="004B2F65">
        <w:rPr>
          <w:rFonts w:ascii="Montserrat" w:hAnsi="Montserrat" w:cs="Arial"/>
          <w:sz w:val="18"/>
          <w:szCs w:val="18"/>
        </w:rPr>
        <w:t xml:space="preserve">Se informa que </w:t>
      </w:r>
      <w:r w:rsidR="0083190F" w:rsidRPr="004B2F65">
        <w:rPr>
          <w:rFonts w:ascii="Montserrat" w:hAnsi="Montserrat" w:cs="Arial"/>
          <w:sz w:val="18"/>
          <w:szCs w:val="18"/>
        </w:rPr>
        <w:t>esta dirección realiza</w:t>
      </w:r>
      <w:r w:rsidR="00D94106" w:rsidRPr="004B2F65">
        <w:rPr>
          <w:rFonts w:ascii="Montserrat" w:hAnsi="Montserrat" w:cs="Arial"/>
          <w:sz w:val="18"/>
          <w:szCs w:val="18"/>
        </w:rPr>
        <w:t xml:space="preserve"> transferencias de datos personales</w:t>
      </w:r>
      <w:r w:rsidR="0083190F" w:rsidRPr="004B2F65">
        <w:rPr>
          <w:rFonts w:ascii="Montserrat" w:hAnsi="Montserrat" w:cs="Arial"/>
          <w:sz w:val="18"/>
          <w:szCs w:val="18"/>
        </w:rPr>
        <w:t xml:space="preserve"> con:</w:t>
      </w:r>
    </w:p>
    <w:tbl>
      <w:tblPr>
        <w:tblStyle w:val="Tablaconcuadrcula"/>
        <w:tblW w:w="0" w:type="auto"/>
        <w:tblLook w:val="04A0" w:firstRow="1" w:lastRow="0" w:firstColumn="1" w:lastColumn="0" w:noHBand="0" w:noVBand="1"/>
      </w:tblPr>
      <w:tblGrid>
        <w:gridCol w:w="4390"/>
        <w:gridCol w:w="6089"/>
      </w:tblGrid>
      <w:tr w:rsidR="008D2C15" w:rsidRPr="004B2F65" w14:paraId="4468791B" w14:textId="77777777" w:rsidTr="008D2C15">
        <w:tc>
          <w:tcPr>
            <w:tcW w:w="4390" w:type="dxa"/>
          </w:tcPr>
          <w:p w14:paraId="41CAB7F8" w14:textId="7D06F600" w:rsidR="008D2C15" w:rsidRPr="004B2F65" w:rsidRDefault="008D2C15" w:rsidP="009735CC">
            <w:pPr>
              <w:pStyle w:val="Sinespaciado"/>
              <w:jc w:val="center"/>
              <w:rPr>
                <w:rFonts w:ascii="Montserrat" w:hAnsi="Montserrat" w:cs="Arial"/>
                <w:sz w:val="18"/>
                <w:szCs w:val="18"/>
              </w:rPr>
            </w:pPr>
            <w:r w:rsidRPr="004B2F65">
              <w:rPr>
                <w:rFonts w:ascii="Montserrat" w:hAnsi="Montserrat" w:cs="Arial"/>
                <w:sz w:val="18"/>
                <w:szCs w:val="18"/>
              </w:rPr>
              <w:t>Con quien:</w:t>
            </w:r>
          </w:p>
        </w:tc>
        <w:tc>
          <w:tcPr>
            <w:tcW w:w="6089" w:type="dxa"/>
          </w:tcPr>
          <w:p w14:paraId="190087DA" w14:textId="11D0B667" w:rsidR="008D2C15" w:rsidRPr="004B2F65" w:rsidRDefault="008D2C15" w:rsidP="009735CC">
            <w:pPr>
              <w:pStyle w:val="Sinespaciado"/>
              <w:jc w:val="center"/>
              <w:rPr>
                <w:rFonts w:ascii="Montserrat" w:hAnsi="Montserrat" w:cs="Arial"/>
                <w:sz w:val="18"/>
                <w:szCs w:val="18"/>
              </w:rPr>
            </w:pPr>
            <w:r w:rsidRPr="004B2F65">
              <w:rPr>
                <w:rFonts w:ascii="Montserrat" w:hAnsi="Montserrat" w:cs="Arial"/>
                <w:sz w:val="18"/>
                <w:szCs w:val="18"/>
              </w:rPr>
              <w:t>Para que fines:</w:t>
            </w:r>
          </w:p>
        </w:tc>
      </w:tr>
      <w:tr w:rsidR="0083190F" w:rsidRPr="004B2F65" w14:paraId="63C3C9C7" w14:textId="77777777" w:rsidTr="008D2C15">
        <w:tc>
          <w:tcPr>
            <w:tcW w:w="4390" w:type="dxa"/>
          </w:tcPr>
          <w:p w14:paraId="67D778DA" w14:textId="39EA743C" w:rsidR="0083190F" w:rsidRPr="004B2F65" w:rsidRDefault="008239DA" w:rsidP="00FD25F1">
            <w:pPr>
              <w:pStyle w:val="Sinespaciado"/>
              <w:jc w:val="both"/>
              <w:rPr>
                <w:rFonts w:ascii="Montserrat" w:hAnsi="Montserrat" w:cs="Arial"/>
                <w:sz w:val="18"/>
                <w:szCs w:val="18"/>
              </w:rPr>
            </w:pPr>
            <w:r w:rsidRPr="004B2F65">
              <w:rPr>
                <w:rFonts w:ascii="Montserrat" w:hAnsi="Montserrat" w:cs="Arial"/>
                <w:sz w:val="18"/>
                <w:szCs w:val="18"/>
              </w:rPr>
              <w:t xml:space="preserve">Instituciones públicas o privadas </w:t>
            </w:r>
            <w:r w:rsidR="007371B6" w:rsidRPr="004B2F65">
              <w:rPr>
                <w:rFonts w:ascii="Montserrat" w:hAnsi="Montserrat" w:cs="Arial"/>
                <w:sz w:val="18"/>
                <w:szCs w:val="18"/>
              </w:rPr>
              <w:t>que subrogan su servicio</w:t>
            </w:r>
          </w:p>
        </w:tc>
        <w:tc>
          <w:tcPr>
            <w:tcW w:w="6089" w:type="dxa"/>
          </w:tcPr>
          <w:p w14:paraId="7BCE6B4F" w14:textId="65D12F50" w:rsidR="00BB1424" w:rsidRPr="004B2F65" w:rsidRDefault="007371B6" w:rsidP="00FD25F1">
            <w:pPr>
              <w:pStyle w:val="Sinespaciado"/>
              <w:jc w:val="both"/>
              <w:rPr>
                <w:rFonts w:ascii="Montserrat" w:hAnsi="Montserrat" w:cs="Arial"/>
                <w:sz w:val="18"/>
                <w:szCs w:val="18"/>
              </w:rPr>
            </w:pPr>
            <w:r w:rsidRPr="004B2F65">
              <w:rPr>
                <w:rFonts w:ascii="Montserrat" w:hAnsi="Montserrat" w:cs="Arial"/>
                <w:sz w:val="18"/>
                <w:szCs w:val="18"/>
              </w:rPr>
              <w:t xml:space="preserve">Para poder </w:t>
            </w:r>
            <w:r w:rsidR="008E4778" w:rsidRPr="004B2F65">
              <w:rPr>
                <w:rFonts w:ascii="Montserrat" w:hAnsi="Montserrat" w:cs="Arial"/>
                <w:sz w:val="18"/>
                <w:szCs w:val="18"/>
              </w:rPr>
              <w:t xml:space="preserve">solicitar </w:t>
            </w:r>
            <w:r w:rsidRPr="004B2F65">
              <w:rPr>
                <w:rFonts w:ascii="Montserrat" w:hAnsi="Montserrat" w:cs="Arial"/>
                <w:sz w:val="18"/>
                <w:szCs w:val="18"/>
              </w:rPr>
              <w:t xml:space="preserve">el </w:t>
            </w:r>
            <w:r w:rsidR="008E4778" w:rsidRPr="004B2F65">
              <w:rPr>
                <w:rFonts w:ascii="Montserrat" w:hAnsi="Montserrat" w:cs="Arial"/>
                <w:sz w:val="18"/>
                <w:szCs w:val="18"/>
              </w:rPr>
              <w:t>pago</w:t>
            </w:r>
            <w:r w:rsidR="00852281" w:rsidRPr="004B2F65">
              <w:rPr>
                <w:rFonts w:ascii="Montserrat" w:hAnsi="Montserrat" w:cs="Arial"/>
                <w:sz w:val="18"/>
                <w:szCs w:val="18"/>
              </w:rPr>
              <w:t xml:space="preserve"> y/o facturación</w:t>
            </w:r>
            <w:r w:rsidR="008E4778" w:rsidRPr="004B2F65">
              <w:rPr>
                <w:rFonts w:ascii="Montserrat" w:hAnsi="Montserrat" w:cs="Arial"/>
                <w:sz w:val="18"/>
                <w:szCs w:val="18"/>
              </w:rPr>
              <w:t xml:space="preserve"> del servicio enviado</w:t>
            </w:r>
            <w:r w:rsidR="003054B7" w:rsidRPr="004B2F65">
              <w:rPr>
                <w:rFonts w:ascii="Montserrat" w:hAnsi="Montserrat" w:cs="Arial"/>
                <w:sz w:val="18"/>
                <w:szCs w:val="18"/>
              </w:rPr>
              <w:t>.</w:t>
            </w:r>
          </w:p>
          <w:p w14:paraId="50443576" w14:textId="6BB78DF9" w:rsidR="0083190F" w:rsidRPr="004B2F65" w:rsidRDefault="008E4778" w:rsidP="00FD25F1">
            <w:pPr>
              <w:pStyle w:val="Sinespaciado"/>
              <w:jc w:val="both"/>
              <w:rPr>
                <w:rFonts w:ascii="Montserrat" w:hAnsi="Montserrat" w:cs="Arial"/>
                <w:sz w:val="18"/>
                <w:szCs w:val="18"/>
              </w:rPr>
            </w:pPr>
            <w:r w:rsidRPr="004B2F65">
              <w:rPr>
                <w:rFonts w:ascii="Montserrat" w:hAnsi="Montserrat" w:cs="Arial"/>
                <w:sz w:val="18"/>
                <w:szCs w:val="18"/>
              </w:rPr>
              <w:t>.</w:t>
            </w:r>
            <w:r w:rsidR="007371B6" w:rsidRPr="004B2F65">
              <w:rPr>
                <w:rFonts w:ascii="Montserrat" w:hAnsi="Montserrat" w:cs="Arial"/>
                <w:sz w:val="18"/>
                <w:szCs w:val="18"/>
              </w:rPr>
              <w:t xml:space="preserve"> </w:t>
            </w:r>
          </w:p>
        </w:tc>
      </w:tr>
    </w:tbl>
    <w:p w14:paraId="0D58C8D2" w14:textId="675A8CF3" w:rsidR="00D94106" w:rsidRPr="004B2F65" w:rsidRDefault="00D94106" w:rsidP="005D2017">
      <w:pPr>
        <w:pStyle w:val="Sinespaciado"/>
        <w:rPr>
          <w:rFonts w:ascii="Montserrat" w:hAnsi="Montserrat" w:cs="Arial"/>
          <w:b/>
          <w:sz w:val="18"/>
          <w:szCs w:val="18"/>
        </w:rPr>
      </w:pPr>
    </w:p>
    <w:p w14:paraId="0E9BFE46" w14:textId="003AF6BE" w:rsidR="005D2017" w:rsidRPr="004B2F65" w:rsidRDefault="005D2017" w:rsidP="005D2017">
      <w:pPr>
        <w:pStyle w:val="Sinespaciado"/>
        <w:rPr>
          <w:rFonts w:ascii="Montserrat" w:hAnsi="Montserrat" w:cs="Arial"/>
          <w:b/>
          <w:sz w:val="18"/>
          <w:szCs w:val="18"/>
        </w:rPr>
      </w:pPr>
      <w:r w:rsidRPr="004B2F65">
        <w:rPr>
          <w:rFonts w:ascii="Montserrat" w:hAnsi="Montserrat" w:cs="Arial"/>
          <w:b/>
          <w:sz w:val="18"/>
          <w:szCs w:val="18"/>
        </w:rPr>
        <w:t>¿Cómo puede acceder, rectificar o cancelar sus datos personales, u oponerse a su uso?</w:t>
      </w:r>
    </w:p>
    <w:p w14:paraId="2C59B005" w14:textId="77777777" w:rsidR="005D2017" w:rsidRPr="004B2F65" w:rsidRDefault="005D2017" w:rsidP="005D2017">
      <w:pPr>
        <w:pStyle w:val="Sinespaciado"/>
        <w:rPr>
          <w:rFonts w:ascii="Montserrat" w:hAnsi="Montserrat" w:cs="Arial"/>
          <w:sz w:val="18"/>
          <w:szCs w:val="18"/>
        </w:rPr>
      </w:pPr>
    </w:p>
    <w:p w14:paraId="44F00DD0" w14:textId="3FEEE2E3" w:rsidR="00F57F19" w:rsidRPr="004B2F65" w:rsidRDefault="005D2017" w:rsidP="00F57F19">
      <w:pPr>
        <w:pStyle w:val="Sinespaciado"/>
        <w:jc w:val="both"/>
        <w:rPr>
          <w:rFonts w:ascii="Montserrat" w:hAnsi="Montserrat" w:cs="Arial"/>
          <w:sz w:val="18"/>
          <w:szCs w:val="18"/>
        </w:rPr>
      </w:pPr>
      <w:r w:rsidRPr="004B2F65">
        <w:rPr>
          <w:rFonts w:ascii="Montserrat" w:hAnsi="Montserrat" w:cs="Arial"/>
          <w:sz w:val="18"/>
          <w:szCs w:val="18"/>
        </w:rPr>
        <w:t xml:space="preserve">Usted tiene derecho a </w:t>
      </w:r>
      <w:r w:rsidR="006C4778" w:rsidRPr="004B2F65">
        <w:rPr>
          <w:rFonts w:ascii="Montserrat" w:hAnsi="Montserrat" w:cs="Arial"/>
          <w:sz w:val="18"/>
          <w:szCs w:val="18"/>
        </w:rPr>
        <w:t xml:space="preserve">solicitar </w:t>
      </w:r>
      <w:r w:rsidR="00B12176" w:rsidRPr="004B2F65">
        <w:rPr>
          <w:rFonts w:ascii="Montserrat" w:hAnsi="Montserrat" w:cs="Arial"/>
          <w:sz w:val="18"/>
          <w:szCs w:val="18"/>
        </w:rPr>
        <w:t xml:space="preserve">los </w:t>
      </w:r>
      <w:r w:rsidRPr="004B2F65">
        <w:rPr>
          <w:rFonts w:ascii="Montserrat" w:hAnsi="Montserrat" w:cs="Arial"/>
          <w:sz w:val="18"/>
          <w:szCs w:val="18"/>
        </w:rPr>
        <w:t xml:space="preserve">datos personales </w:t>
      </w:r>
      <w:r w:rsidR="00271B8E" w:rsidRPr="004B2F65">
        <w:rPr>
          <w:rFonts w:ascii="Montserrat" w:hAnsi="Montserrat" w:cs="Arial"/>
          <w:sz w:val="18"/>
          <w:szCs w:val="18"/>
        </w:rPr>
        <w:t xml:space="preserve">que </w:t>
      </w:r>
      <w:r w:rsidRPr="004B2F65">
        <w:rPr>
          <w:rFonts w:ascii="Montserrat" w:hAnsi="Montserrat" w:cs="Arial"/>
          <w:sz w:val="18"/>
          <w:szCs w:val="18"/>
        </w:rPr>
        <w:t xml:space="preserve">tenemos de usted, </w:t>
      </w:r>
      <w:r w:rsidR="006C4778" w:rsidRPr="004B2F65">
        <w:rPr>
          <w:rFonts w:ascii="Montserrat" w:hAnsi="Montserrat" w:cs="Arial"/>
          <w:sz w:val="18"/>
          <w:szCs w:val="18"/>
        </w:rPr>
        <w:t xml:space="preserve">conocer </w:t>
      </w:r>
      <w:r w:rsidRPr="004B2F65">
        <w:rPr>
          <w:rFonts w:ascii="Montserrat" w:hAnsi="Montserrat" w:cs="Arial"/>
          <w:sz w:val="18"/>
          <w:szCs w:val="18"/>
        </w:rPr>
        <w:t>para qué los utilizamos y las condiciones del uso que les damos (Acceso). Asimismo, es su derecho solicitar la corrección de su información personal en caso de que esté desactualizada, sea inexacta o incompleta (Rectificación); que la eliminemos de nuestros registros o bases de datos (Cancelación)</w:t>
      </w:r>
      <w:r w:rsidR="006C4778" w:rsidRPr="004B2F65">
        <w:rPr>
          <w:rFonts w:ascii="Montserrat" w:hAnsi="Montserrat" w:cs="Arial"/>
          <w:sz w:val="18"/>
          <w:szCs w:val="18"/>
        </w:rPr>
        <w:t>, lo cual estará sujeto a los plazos de conservación previstos en la Ley y demás normatividad aplicable</w:t>
      </w:r>
      <w:r w:rsidRPr="004B2F65">
        <w:rPr>
          <w:rFonts w:ascii="Montserrat" w:hAnsi="Montserrat" w:cs="Arial"/>
          <w:sz w:val="18"/>
          <w:szCs w:val="18"/>
        </w:rPr>
        <w:t xml:space="preserve">; </w:t>
      </w:r>
      <w:r w:rsidR="007F194D" w:rsidRPr="004B2F65">
        <w:rPr>
          <w:rFonts w:ascii="Montserrat" w:hAnsi="Montserrat" w:cs="Arial"/>
          <w:sz w:val="18"/>
          <w:szCs w:val="18"/>
        </w:rPr>
        <w:t xml:space="preserve">asimismo podrá </w:t>
      </w:r>
      <w:r w:rsidRPr="004B2F65">
        <w:rPr>
          <w:rFonts w:ascii="Montserrat" w:hAnsi="Montserrat" w:cs="Arial"/>
          <w:sz w:val="18"/>
          <w:szCs w:val="18"/>
        </w:rPr>
        <w:t xml:space="preserve">oponerse al uso de sus datos personales para fines específicos </w:t>
      </w:r>
      <w:r w:rsidR="007F194D" w:rsidRPr="004B2F65">
        <w:rPr>
          <w:rFonts w:ascii="Montserrat" w:hAnsi="Montserrat" w:cs="Arial"/>
          <w:sz w:val="18"/>
          <w:szCs w:val="18"/>
        </w:rPr>
        <w:t>(</w:t>
      </w:r>
      <w:r w:rsidRPr="004B2F65">
        <w:rPr>
          <w:rFonts w:ascii="Montserrat" w:hAnsi="Montserrat" w:cs="Arial"/>
          <w:sz w:val="18"/>
          <w:szCs w:val="18"/>
        </w:rPr>
        <w:t>Oposición). Estos derechos se conocen como derechos ARCO.</w:t>
      </w:r>
      <w:r w:rsidRPr="004B2F65">
        <w:rPr>
          <w:rFonts w:ascii="Montserrat" w:hAnsi="Montserrat" w:cs="Arial"/>
          <w:sz w:val="18"/>
          <w:szCs w:val="18"/>
        </w:rPr>
        <w:cr/>
      </w:r>
    </w:p>
    <w:p w14:paraId="47028EAD" w14:textId="180C7202" w:rsidR="007F2138" w:rsidRPr="004B2F65" w:rsidRDefault="002325EE" w:rsidP="00F57F19">
      <w:pPr>
        <w:pStyle w:val="Sinespaciado"/>
        <w:jc w:val="both"/>
        <w:rPr>
          <w:rFonts w:ascii="Montserrat" w:hAnsi="Montserrat" w:cs="Arial"/>
          <w:sz w:val="18"/>
          <w:szCs w:val="18"/>
        </w:rPr>
      </w:pPr>
      <w:r w:rsidRPr="004B2F65">
        <w:rPr>
          <w:rFonts w:ascii="Montserrat" w:hAnsi="Montserrat" w:cs="Arial"/>
          <w:sz w:val="18"/>
          <w:szCs w:val="18"/>
        </w:rPr>
        <w:t xml:space="preserve">Para conocer el procedimiento y requisitos para el ejercicio de los derechos ARCO, usted podrá ingresar </w:t>
      </w:r>
      <w:r w:rsidR="00352AA2" w:rsidRPr="004B2F65">
        <w:rPr>
          <w:rFonts w:ascii="Montserrat" w:hAnsi="Montserrat" w:cs="Arial"/>
          <w:sz w:val="18"/>
          <w:szCs w:val="18"/>
        </w:rPr>
        <w:t xml:space="preserve">al </w:t>
      </w:r>
      <w:r w:rsidRPr="004B2F65">
        <w:rPr>
          <w:rFonts w:ascii="Montserrat" w:hAnsi="Montserrat" w:cs="Arial"/>
          <w:sz w:val="18"/>
          <w:szCs w:val="18"/>
        </w:rPr>
        <w:t>sitio de Internet</w:t>
      </w:r>
      <w:r w:rsidR="00352AA2" w:rsidRPr="004B2F65">
        <w:rPr>
          <w:rFonts w:ascii="Montserrat" w:hAnsi="Montserrat" w:cs="Arial"/>
          <w:sz w:val="18"/>
          <w:szCs w:val="18"/>
        </w:rPr>
        <w:t xml:space="preserve"> </w:t>
      </w:r>
      <w:hyperlink r:id="rId10" w:history="1">
        <w:r w:rsidR="007F194D" w:rsidRPr="004B2F65">
          <w:rPr>
            <w:rStyle w:val="Hipervnculo"/>
            <w:rFonts w:ascii="Montserrat" w:hAnsi="Montserrat"/>
            <w:sz w:val="18"/>
            <w:szCs w:val="18"/>
          </w:rPr>
          <w:t>http://www.plataformadetransparencia.org.mx/web/guest/sac</w:t>
        </w:r>
      </w:hyperlink>
      <w:r w:rsidR="007F194D" w:rsidRPr="004B2F65">
        <w:rPr>
          <w:rFonts w:ascii="Montserrat" w:hAnsi="Montserrat"/>
          <w:sz w:val="18"/>
          <w:szCs w:val="18"/>
        </w:rPr>
        <w:t xml:space="preserve">, </w:t>
      </w:r>
      <w:r w:rsidRPr="004B2F65">
        <w:rPr>
          <w:rFonts w:ascii="Montserrat" w:hAnsi="Montserrat" w:cs="Arial"/>
          <w:sz w:val="18"/>
          <w:szCs w:val="18"/>
        </w:rPr>
        <w:t>o bien ponerse en contacto con nuest</w:t>
      </w:r>
      <w:r w:rsidR="00352AA2" w:rsidRPr="004B2F65">
        <w:rPr>
          <w:rFonts w:ascii="Montserrat" w:hAnsi="Montserrat" w:cs="Arial"/>
          <w:sz w:val="18"/>
          <w:szCs w:val="18"/>
        </w:rPr>
        <w:t>ra</w:t>
      </w:r>
      <w:r w:rsidRPr="004B2F65">
        <w:rPr>
          <w:rFonts w:ascii="Montserrat" w:hAnsi="Montserrat" w:cs="Arial"/>
          <w:sz w:val="18"/>
          <w:szCs w:val="18"/>
        </w:rPr>
        <w:t xml:space="preserve"> </w:t>
      </w:r>
      <w:r w:rsidR="00352AA2" w:rsidRPr="004B2F65">
        <w:rPr>
          <w:rFonts w:ascii="Montserrat" w:hAnsi="Montserrat" w:cs="Arial"/>
          <w:sz w:val="18"/>
          <w:szCs w:val="18"/>
        </w:rPr>
        <w:t>Unidad de Transparencia</w:t>
      </w:r>
      <w:r w:rsidR="00036E6B" w:rsidRPr="004B2F65">
        <w:rPr>
          <w:rFonts w:ascii="Montserrat" w:hAnsi="Montserrat" w:cs="Arial"/>
          <w:sz w:val="18"/>
          <w:szCs w:val="18"/>
        </w:rPr>
        <w:t>, la cual</w:t>
      </w:r>
      <w:r w:rsidRPr="004B2F65">
        <w:rPr>
          <w:rFonts w:ascii="Montserrat" w:hAnsi="Montserrat" w:cs="Arial"/>
          <w:sz w:val="18"/>
          <w:szCs w:val="18"/>
        </w:rPr>
        <w:t xml:space="preserve"> dará trámite a las solicitudes para el ejercicio de estos derechos, y </w:t>
      </w:r>
      <w:r w:rsidR="007F2138" w:rsidRPr="004B2F65">
        <w:rPr>
          <w:rFonts w:ascii="Montserrat" w:hAnsi="Montserrat" w:cs="Arial"/>
          <w:sz w:val="18"/>
          <w:szCs w:val="18"/>
        </w:rPr>
        <w:t>a</w:t>
      </w:r>
      <w:r w:rsidRPr="004B2F65">
        <w:rPr>
          <w:rFonts w:ascii="Montserrat" w:hAnsi="Montserrat" w:cs="Arial"/>
          <w:sz w:val="18"/>
          <w:szCs w:val="18"/>
        </w:rPr>
        <w:t xml:space="preserve">tenderá cualquier duda que pudiera tener respecto al tratamiento de su información. </w:t>
      </w:r>
    </w:p>
    <w:p w14:paraId="5019965E" w14:textId="77777777" w:rsidR="007F2138" w:rsidRPr="004B2F65" w:rsidRDefault="007F2138" w:rsidP="00F57F19">
      <w:pPr>
        <w:pStyle w:val="Sinespaciado"/>
        <w:jc w:val="both"/>
        <w:rPr>
          <w:rFonts w:ascii="Montserrat" w:hAnsi="Montserrat" w:cs="Arial"/>
          <w:sz w:val="18"/>
          <w:szCs w:val="18"/>
        </w:rPr>
      </w:pPr>
    </w:p>
    <w:p w14:paraId="00D0EE00" w14:textId="77777777" w:rsidR="00AF7BA8" w:rsidRPr="004B2F65" w:rsidRDefault="00AF7BA8" w:rsidP="00AF7BA8">
      <w:pPr>
        <w:pStyle w:val="Sinespaciado"/>
        <w:jc w:val="both"/>
        <w:rPr>
          <w:rFonts w:ascii="Montserrat" w:hAnsi="Montserrat" w:cs="Arial"/>
          <w:b/>
          <w:sz w:val="18"/>
          <w:szCs w:val="18"/>
        </w:rPr>
      </w:pPr>
      <w:r w:rsidRPr="004B2F65">
        <w:rPr>
          <w:rFonts w:ascii="Montserrat" w:hAnsi="Montserrat" w:cs="Arial"/>
          <w:b/>
          <w:sz w:val="18"/>
          <w:szCs w:val="18"/>
        </w:rPr>
        <w:t>¿Cómo puede revocar su consentimiento para el uso de sus datos personales?</w:t>
      </w:r>
    </w:p>
    <w:p w14:paraId="6A471C83" w14:textId="77777777" w:rsidR="00AF7BA8" w:rsidRPr="004B2F65" w:rsidRDefault="00AF7BA8" w:rsidP="00AF7BA8">
      <w:pPr>
        <w:pStyle w:val="Sinespaciado"/>
        <w:jc w:val="both"/>
        <w:rPr>
          <w:rFonts w:ascii="Montserrat" w:hAnsi="Montserrat" w:cs="Arial"/>
          <w:sz w:val="18"/>
          <w:szCs w:val="18"/>
        </w:rPr>
      </w:pPr>
      <w:r w:rsidRPr="004B2F65">
        <w:rPr>
          <w:rFonts w:ascii="Montserrat" w:hAnsi="Montserrat" w:cs="Arial"/>
          <w:sz w:val="18"/>
          <w:szCs w:val="18"/>
        </w:rPr>
        <w:br/>
        <w:t>Usted puede revocar el consentimiento que, en su caso, nos haya otorgado para el tratamiento de sus datos personales. Sin embargo, es importante que tenga en cuenta que no en todos los casos podremos atender su solicitud o concluir el uso de forma inmediata, ya que es posible que por alguna obligación legal requiramos seguir tratando sus datos personales. Asimismo, usted deberá considerar que para ciertos fines, la revocación de su consentimiento implicará que no le podamos seguir prestando el servicio que nos solicitó, o la conclusión de su relación con nosotros.</w:t>
      </w:r>
    </w:p>
    <w:p w14:paraId="6DED1A88" w14:textId="77777777" w:rsidR="00DB1F56" w:rsidRPr="004B2F65" w:rsidRDefault="00DB1F56" w:rsidP="00AF7BA8">
      <w:pPr>
        <w:pStyle w:val="Sinespaciado"/>
        <w:jc w:val="both"/>
        <w:rPr>
          <w:rFonts w:ascii="Montserrat" w:hAnsi="Montserrat" w:cs="Arial"/>
          <w:sz w:val="18"/>
          <w:szCs w:val="18"/>
        </w:rPr>
      </w:pPr>
    </w:p>
    <w:p w14:paraId="451DB55E" w14:textId="77777777" w:rsidR="00AF7BA8" w:rsidRPr="004B2F65" w:rsidRDefault="00AF7BA8" w:rsidP="00AF7BA8">
      <w:pPr>
        <w:pStyle w:val="Sinespaciado"/>
        <w:jc w:val="both"/>
        <w:rPr>
          <w:rFonts w:ascii="Montserrat" w:hAnsi="Montserrat" w:cs="Arial"/>
          <w:sz w:val="18"/>
          <w:szCs w:val="18"/>
        </w:rPr>
      </w:pPr>
      <w:r w:rsidRPr="004B2F65">
        <w:rPr>
          <w:rFonts w:ascii="Montserrat" w:hAnsi="Montserrat" w:cs="Arial"/>
          <w:sz w:val="18"/>
          <w:szCs w:val="18"/>
        </w:rPr>
        <w:t xml:space="preserve">Para revocar su consentimiento deberá presentar su solicitud en la Unidad de Transparencia. </w:t>
      </w:r>
    </w:p>
    <w:p w14:paraId="1FC3AC0B" w14:textId="77777777" w:rsidR="00AF7BA8" w:rsidRPr="004B2F65" w:rsidRDefault="00AF7BA8" w:rsidP="00AF7BA8">
      <w:pPr>
        <w:pStyle w:val="Sinespaciado"/>
        <w:jc w:val="both"/>
        <w:rPr>
          <w:rFonts w:ascii="Montserrat" w:hAnsi="Montserrat" w:cs="Arial"/>
          <w:sz w:val="18"/>
          <w:szCs w:val="18"/>
        </w:rPr>
      </w:pPr>
    </w:p>
    <w:p w14:paraId="4409C1A3" w14:textId="095E0BAD" w:rsidR="002325EE" w:rsidRPr="004B2F65" w:rsidRDefault="00AF7BA8" w:rsidP="00AD48CD">
      <w:pPr>
        <w:pStyle w:val="Sinespaciado"/>
        <w:jc w:val="both"/>
        <w:rPr>
          <w:rFonts w:ascii="Montserrat" w:hAnsi="Montserrat" w:cs="Arial"/>
          <w:sz w:val="18"/>
          <w:szCs w:val="18"/>
        </w:rPr>
      </w:pPr>
      <w:r w:rsidRPr="004B2F65">
        <w:rPr>
          <w:rFonts w:ascii="Montserrat" w:hAnsi="Montserrat" w:cs="Arial"/>
          <w:sz w:val="18"/>
          <w:szCs w:val="18"/>
        </w:rPr>
        <w:t>Para conocer el procedimiento y requisitos para la revocación del consentimiento, usted podrá ponerse en contacto</w:t>
      </w:r>
      <w:r w:rsidR="00151AE3" w:rsidRPr="004B2F65">
        <w:rPr>
          <w:rFonts w:ascii="Montserrat" w:hAnsi="Montserrat" w:cs="Arial"/>
          <w:sz w:val="18"/>
          <w:szCs w:val="18"/>
        </w:rPr>
        <w:t xml:space="preserve"> con la Unidad de Transparencia, a través del número telefónico 54870900, extensiones 8205 y </w:t>
      </w:r>
      <w:r w:rsidR="00FD25F1" w:rsidRPr="004B2F65">
        <w:rPr>
          <w:rFonts w:ascii="Montserrat" w:hAnsi="Montserrat" w:cs="Arial"/>
          <w:sz w:val="18"/>
          <w:szCs w:val="18"/>
        </w:rPr>
        <w:t>5990</w:t>
      </w:r>
      <w:r w:rsidR="00151AE3" w:rsidRPr="004B2F65">
        <w:rPr>
          <w:rFonts w:ascii="Montserrat" w:hAnsi="Montserrat" w:cs="Arial"/>
          <w:sz w:val="18"/>
          <w:szCs w:val="18"/>
        </w:rPr>
        <w:t xml:space="preserve">, enviar un correo electrónico a la dirección </w:t>
      </w:r>
      <w:hyperlink r:id="rId11" w:history="1">
        <w:r w:rsidR="00AD48CD" w:rsidRPr="004B2F65">
          <w:rPr>
            <w:rStyle w:val="Hipervnculo"/>
            <w:rFonts w:ascii="Montserrat" w:hAnsi="Montserrat" w:cs="Arial"/>
            <w:sz w:val="18"/>
            <w:szCs w:val="18"/>
          </w:rPr>
          <w:t>unidad.transparencia@incmnsz.mx</w:t>
        </w:r>
      </w:hyperlink>
      <w:r w:rsidR="00AD48CD" w:rsidRPr="004B2F65">
        <w:rPr>
          <w:rFonts w:ascii="Montserrat" w:hAnsi="Montserrat" w:cs="Arial"/>
          <w:sz w:val="18"/>
          <w:szCs w:val="18"/>
        </w:rPr>
        <w:t xml:space="preserve"> </w:t>
      </w:r>
      <w:r w:rsidR="00151AE3" w:rsidRPr="004B2F65">
        <w:rPr>
          <w:rFonts w:ascii="Montserrat" w:hAnsi="Montserrat" w:cs="Arial"/>
          <w:sz w:val="18"/>
          <w:szCs w:val="18"/>
        </w:rPr>
        <w:t xml:space="preserve">o acudir personalmente a la </w:t>
      </w:r>
      <w:r w:rsidR="007F2138" w:rsidRPr="004B2F65">
        <w:rPr>
          <w:rFonts w:ascii="Montserrat" w:hAnsi="Montserrat" w:cs="Arial"/>
          <w:sz w:val="18"/>
          <w:szCs w:val="18"/>
        </w:rPr>
        <w:t>Unidad de Transparencia</w:t>
      </w:r>
      <w:r w:rsidR="00AD48CD" w:rsidRPr="004B2F65">
        <w:rPr>
          <w:rFonts w:ascii="Montserrat" w:hAnsi="Montserrat" w:cs="Arial"/>
          <w:sz w:val="18"/>
          <w:szCs w:val="18"/>
        </w:rPr>
        <w:t xml:space="preserve">, ubicada en </w:t>
      </w:r>
      <w:r w:rsidR="00352AA2" w:rsidRPr="004B2F65">
        <w:rPr>
          <w:rFonts w:ascii="Montserrat" w:hAnsi="Montserrat" w:cs="Arial"/>
          <w:sz w:val="18"/>
          <w:szCs w:val="18"/>
        </w:rPr>
        <w:t xml:space="preserve">Av. Vasco de Quiroga, No. 15, Colonia Belisario Domínguez, Sección XVI, </w:t>
      </w:r>
      <w:r w:rsidR="00FD25F1" w:rsidRPr="004B2F65">
        <w:rPr>
          <w:rFonts w:ascii="Montserrat" w:hAnsi="Montserrat" w:cs="Arial"/>
          <w:sz w:val="18"/>
          <w:szCs w:val="18"/>
        </w:rPr>
        <w:t>Alcaldía</w:t>
      </w:r>
      <w:r w:rsidR="00352AA2" w:rsidRPr="004B2F65">
        <w:rPr>
          <w:rFonts w:ascii="Montserrat" w:hAnsi="Montserrat" w:cs="Arial"/>
          <w:sz w:val="18"/>
          <w:szCs w:val="18"/>
        </w:rPr>
        <w:t xml:space="preserve"> Tlalpan, Código Postal</w:t>
      </w:r>
      <w:r w:rsidR="00AD48CD" w:rsidRPr="004B2F65">
        <w:rPr>
          <w:rFonts w:ascii="Montserrat" w:hAnsi="Montserrat" w:cs="Arial"/>
          <w:sz w:val="18"/>
          <w:szCs w:val="18"/>
        </w:rPr>
        <w:t xml:space="preserve"> 14080, en la Ciudad de México.</w:t>
      </w:r>
    </w:p>
    <w:p w14:paraId="542C08CF" w14:textId="77777777" w:rsidR="005D2017" w:rsidRPr="004B2F65" w:rsidRDefault="005D2017" w:rsidP="00635901">
      <w:pPr>
        <w:pStyle w:val="Sinespaciado"/>
        <w:jc w:val="both"/>
        <w:rPr>
          <w:rFonts w:ascii="Montserrat" w:hAnsi="Montserrat" w:cs="Arial"/>
          <w:sz w:val="18"/>
          <w:szCs w:val="18"/>
        </w:rPr>
      </w:pPr>
    </w:p>
    <w:p w14:paraId="0DDCFADC" w14:textId="258E8086" w:rsidR="00434244" w:rsidRPr="004B2F65" w:rsidRDefault="00656EF4" w:rsidP="00576359">
      <w:pPr>
        <w:pStyle w:val="Sinespaciado"/>
        <w:jc w:val="both"/>
        <w:rPr>
          <w:rFonts w:ascii="Montserrat" w:hAnsi="Montserrat"/>
          <w:sz w:val="18"/>
          <w:szCs w:val="18"/>
        </w:rPr>
      </w:pPr>
      <w:r w:rsidRPr="004B2F65">
        <w:rPr>
          <w:rFonts w:ascii="Montserrat" w:hAnsi="Montserrat" w:cs="Arial"/>
          <w:sz w:val="18"/>
          <w:szCs w:val="18"/>
        </w:rPr>
        <w:t xml:space="preserve">Para conocer mayor información sobre los términos y condiciones en que serán tratados sus datos personales, los terceros con quienes compartimos su información personal y la forma en que podrá ejercer sus derechos ARCO,  puede consultar el aviso de privacidad integral en </w:t>
      </w:r>
      <w:r w:rsidR="007F2138" w:rsidRPr="004B2F65">
        <w:rPr>
          <w:rFonts w:ascii="Montserrat" w:hAnsi="Montserrat" w:cs="Arial"/>
          <w:sz w:val="18"/>
          <w:szCs w:val="18"/>
        </w:rPr>
        <w:t>la Un</w:t>
      </w:r>
      <w:r w:rsidRPr="004B2F65">
        <w:rPr>
          <w:rFonts w:ascii="Montserrat" w:hAnsi="Montserrat" w:cs="Arial"/>
          <w:sz w:val="18"/>
          <w:szCs w:val="18"/>
        </w:rPr>
        <w:t xml:space="preserve">idad de </w:t>
      </w:r>
      <w:r w:rsidR="007F2138" w:rsidRPr="004B2F65">
        <w:rPr>
          <w:rFonts w:ascii="Montserrat" w:hAnsi="Montserrat" w:cs="Arial"/>
          <w:sz w:val="18"/>
          <w:szCs w:val="18"/>
        </w:rPr>
        <w:t xml:space="preserve">Transparencia y en </w:t>
      </w:r>
      <w:r w:rsidR="005C080B" w:rsidRPr="004B2F65">
        <w:rPr>
          <w:rFonts w:ascii="Montserrat" w:hAnsi="Montserrat" w:cs="Arial"/>
          <w:sz w:val="18"/>
          <w:szCs w:val="18"/>
        </w:rPr>
        <w:t xml:space="preserve">la siguiente dirección electrónica: </w:t>
      </w:r>
      <w:hyperlink r:id="rId12" w:history="1">
        <w:r w:rsidR="00DF4B78" w:rsidRPr="004B2F65">
          <w:rPr>
            <w:rStyle w:val="Hipervnculo"/>
            <w:rFonts w:ascii="Montserrat" w:hAnsi="Montserrat"/>
            <w:sz w:val="18"/>
            <w:szCs w:val="18"/>
          </w:rPr>
          <w:t>http://www.incmnsz.mx/opencms/contenido/administracion/UE/objetivo.html</w:t>
        </w:r>
      </w:hyperlink>
      <w:r w:rsidR="00434244" w:rsidRPr="004B2F65">
        <w:rPr>
          <w:rFonts w:ascii="Montserrat" w:hAnsi="Montserrat"/>
          <w:sz w:val="18"/>
          <w:szCs w:val="18"/>
        </w:rPr>
        <w:t xml:space="preserve"> </w:t>
      </w:r>
    </w:p>
    <w:p w14:paraId="513E2BAC" w14:textId="77777777" w:rsidR="00434244" w:rsidRPr="004B2F65" w:rsidRDefault="00434244" w:rsidP="00576359">
      <w:pPr>
        <w:pStyle w:val="Sinespaciado"/>
        <w:jc w:val="both"/>
        <w:rPr>
          <w:rFonts w:ascii="Montserrat" w:hAnsi="Montserrat"/>
          <w:sz w:val="18"/>
          <w:szCs w:val="18"/>
        </w:rPr>
      </w:pPr>
    </w:p>
    <w:p w14:paraId="1F033D02" w14:textId="77777777" w:rsidR="005C302E" w:rsidRDefault="005C302E" w:rsidP="00576359">
      <w:pPr>
        <w:pStyle w:val="Sinespaciado"/>
        <w:jc w:val="both"/>
        <w:rPr>
          <w:rFonts w:ascii="Montserrat" w:hAnsi="Montserrat" w:cs="Arial"/>
          <w:sz w:val="18"/>
          <w:szCs w:val="18"/>
        </w:rPr>
      </w:pPr>
    </w:p>
    <w:p w14:paraId="1F760E45" w14:textId="1B477293" w:rsidR="00F773FC" w:rsidRDefault="00576359" w:rsidP="00576359">
      <w:pPr>
        <w:pStyle w:val="Sinespaciado"/>
        <w:jc w:val="both"/>
        <w:rPr>
          <w:ins w:id="0" w:author="Belem Rosas de la O" w:date="2022-08-23T12:35:00Z"/>
          <w:rStyle w:val="Hipervnculo"/>
          <w:rFonts w:ascii="Montserrat" w:hAnsi="Montserrat"/>
          <w:sz w:val="18"/>
          <w:szCs w:val="18"/>
        </w:rPr>
      </w:pPr>
      <w:r w:rsidRPr="004B2F65">
        <w:rPr>
          <w:rFonts w:ascii="Montserrat" w:hAnsi="Montserrat" w:cs="Arial"/>
          <w:sz w:val="18"/>
          <w:szCs w:val="18"/>
        </w:rPr>
        <w:t>El presente aviso de privacidad puede sufrir modificaciones, cambios o actualizaciones derivadas de nuevos requerimientos legales; de nuestras propias necesidades por los servicios que ofre</w:t>
      </w:r>
      <w:r w:rsidR="00AD48CD" w:rsidRPr="004B2F65">
        <w:rPr>
          <w:rFonts w:ascii="Montserrat" w:hAnsi="Montserrat" w:cs="Arial"/>
          <w:sz w:val="18"/>
          <w:szCs w:val="18"/>
        </w:rPr>
        <w:t>cemos; de nuestras prácticas de confidencialidad o por otras causas, por lo que n</w:t>
      </w:r>
      <w:r w:rsidRPr="004B2F65">
        <w:rPr>
          <w:rFonts w:ascii="Montserrat" w:hAnsi="Montserrat" w:cs="Arial"/>
          <w:sz w:val="18"/>
          <w:szCs w:val="18"/>
        </w:rPr>
        <w:t>os comprometemos a mantenerlo informado sobre los cambios que pueda sufrir el presente aviso de privacidad</w:t>
      </w:r>
      <w:r w:rsidR="002970CB" w:rsidRPr="004B2F65">
        <w:rPr>
          <w:rFonts w:ascii="Montserrat" w:hAnsi="Montserrat" w:cs="Arial"/>
          <w:sz w:val="18"/>
          <w:szCs w:val="18"/>
        </w:rPr>
        <w:t>, a través del porta</w:t>
      </w:r>
      <w:r w:rsidR="00F819B6" w:rsidRPr="004B2F65">
        <w:rPr>
          <w:rFonts w:ascii="Montserrat" w:hAnsi="Montserrat" w:cs="Arial"/>
          <w:sz w:val="18"/>
          <w:szCs w:val="18"/>
        </w:rPr>
        <w:t>l</w:t>
      </w:r>
      <w:r w:rsidR="002970CB" w:rsidRPr="004B2F65">
        <w:rPr>
          <w:rFonts w:ascii="Montserrat" w:hAnsi="Montserrat" w:cs="Arial"/>
          <w:sz w:val="18"/>
          <w:szCs w:val="18"/>
        </w:rPr>
        <w:t xml:space="preserve"> de </w:t>
      </w:r>
      <w:r w:rsidR="00494A31" w:rsidRPr="004B2F65">
        <w:rPr>
          <w:rFonts w:ascii="Montserrat" w:hAnsi="Montserrat" w:cs="Arial"/>
          <w:sz w:val="18"/>
          <w:szCs w:val="18"/>
        </w:rPr>
        <w:t>internet de este Instituto</w:t>
      </w:r>
      <w:r w:rsidR="00F700E1" w:rsidRPr="004B2F65">
        <w:rPr>
          <w:rFonts w:ascii="Montserrat" w:hAnsi="Montserrat" w:cs="Arial"/>
          <w:sz w:val="18"/>
          <w:szCs w:val="18"/>
        </w:rPr>
        <w:t>:</w:t>
      </w:r>
      <w:r w:rsidR="00F819B6" w:rsidRPr="004B2F65">
        <w:rPr>
          <w:rFonts w:ascii="Montserrat" w:hAnsi="Montserrat" w:cs="Arial"/>
          <w:sz w:val="18"/>
          <w:szCs w:val="18"/>
        </w:rPr>
        <w:t xml:space="preserve"> </w:t>
      </w:r>
      <w:hyperlink r:id="rId13" w:history="1">
        <w:r w:rsidR="00F87B7C" w:rsidRPr="004B2F65">
          <w:rPr>
            <w:rStyle w:val="Hipervnculo"/>
            <w:rFonts w:ascii="Montserrat" w:hAnsi="Montserrat"/>
            <w:sz w:val="18"/>
            <w:szCs w:val="18"/>
          </w:rPr>
          <w:t>http://www.innsz.mx/opencms/contenido/administracion/subRF/Tesoreria/directorio.html</w:t>
        </w:r>
      </w:hyperlink>
    </w:p>
    <w:p w14:paraId="1EF6CF54" w14:textId="77777777" w:rsidR="005C302E" w:rsidRDefault="005C302E" w:rsidP="004D5AB1">
      <w:pPr>
        <w:tabs>
          <w:tab w:val="center" w:pos="5032"/>
        </w:tabs>
        <w:spacing w:before="0" w:beforeAutospacing="0" w:after="160" w:afterAutospacing="0" w:line="259" w:lineRule="auto"/>
        <w:ind w:firstLine="0"/>
        <w:jc w:val="right"/>
        <w:rPr>
          <w:rFonts w:ascii="Montserrat" w:hAnsi="Montserrat" w:cs="Arial"/>
          <w:b/>
          <w:sz w:val="18"/>
          <w:szCs w:val="18"/>
        </w:rPr>
      </w:pPr>
    </w:p>
    <w:p w14:paraId="061A03D4" w14:textId="77777777" w:rsidR="005C302E" w:rsidRDefault="005C302E" w:rsidP="004D5AB1">
      <w:pPr>
        <w:tabs>
          <w:tab w:val="center" w:pos="5032"/>
        </w:tabs>
        <w:spacing w:before="0" w:beforeAutospacing="0" w:after="160" w:afterAutospacing="0" w:line="259" w:lineRule="auto"/>
        <w:ind w:firstLine="0"/>
        <w:jc w:val="right"/>
        <w:rPr>
          <w:rFonts w:ascii="Montserrat" w:hAnsi="Montserrat" w:cs="Arial"/>
          <w:b/>
          <w:sz w:val="18"/>
          <w:szCs w:val="18"/>
        </w:rPr>
      </w:pPr>
    </w:p>
    <w:p w14:paraId="25AD6836" w14:textId="26F2FB0A" w:rsidR="003C54D3" w:rsidRPr="004B2F65" w:rsidRDefault="0077183A" w:rsidP="004D5AB1">
      <w:pPr>
        <w:tabs>
          <w:tab w:val="center" w:pos="5032"/>
        </w:tabs>
        <w:spacing w:before="0" w:beforeAutospacing="0" w:after="160" w:afterAutospacing="0" w:line="259" w:lineRule="auto"/>
        <w:ind w:firstLine="0"/>
        <w:jc w:val="right"/>
        <w:rPr>
          <w:rFonts w:ascii="Montserrat" w:hAnsi="Montserrat" w:cs="Arial"/>
          <w:b/>
          <w:sz w:val="18"/>
          <w:szCs w:val="18"/>
          <w:lang w:eastAsia="es-MX"/>
        </w:rPr>
      </w:pPr>
      <w:r w:rsidRPr="004B2F65">
        <w:rPr>
          <w:rFonts w:ascii="Montserrat" w:hAnsi="Montserrat" w:cs="Arial"/>
          <w:b/>
          <w:sz w:val="18"/>
          <w:szCs w:val="18"/>
        </w:rPr>
        <w:t xml:space="preserve">Fecha de actualización: </w:t>
      </w:r>
      <w:r w:rsidR="007371B6" w:rsidRPr="004B2F65">
        <w:rPr>
          <w:rFonts w:ascii="Montserrat" w:hAnsi="Montserrat" w:cs="Arial"/>
          <w:b/>
          <w:sz w:val="18"/>
          <w:szCs w:val="18"/>
        </w:rPr>
        <w:t>2</w:t>
      </w:r>
      <w:r w:rsidR="000141C2">
        <w:rPr>
          <w:rFonts w:ascii="Montserrat" w:hAnsi="Montserrat" w:cs="Arial"/>
          <w:b/>
          <w:sz w:val="18"/>
          <w:szCs w:val="18"/>
        </w:rPr>
        <w:t>3</w:t>
      </w:r>
      <w:r w:rsidR="008D2C15" w:rsidRPr="004B2F65">
        <w:rPr>
          <w:rFonts w:ascii="Montserrat" w:hAnsi="Montserrat" w:cs="Arial"/>
          <w:b/>
          <w:sz w:val="18"/>
          <w:szCs w:val="18"/>
        </w:rPr>
        <w:t xml:space="preserve"> de </w:t>
      </w:r>
      <w:r w:rsidR="007371B6" w:rsidRPr="004B2F65">
        <w:rPr>
          <w:rFonts w:ascii="Montserrat" w:hAnsi="Montserrat" w:cs="Arial"/>
          <w:b/>
          <w:sz w:val="18"/>
          <w:szCs w:val="18"/>
        </w:rPr>
        <w:t>agosto</w:t>
      </w:r>
      <w:r w:rsidRPr="004B2F65">
        <w:rPr>
          <w:rFonts w:ascii="Montserrat" w:hAnsi="Montserrat" w:cs="Arial"/>
          <w:b/>
          <w:sz w:val="18"/>
          <w:szCs w:val="18"/>
        </w:rPr>
        <w:t xml:space="preserve"> de 201</w:t>
      </w:r>
      <w:r w:rsidR="00FD25F1" w:rsidRPr="004B2F65">
        <w:rPr>
          <w:rFonts w:ascii="Montserrat" w:hAnsi="Montserrat" w:cs="Arial"/>
          <w:b/>
          <w:sz w:val="18"/>
          <w:szCs w:val="18"/>
        </w:rPr>
        <w:t>9</w:t>
      </w:r>
      <w:r w:rsidRPr="004B2F65">
        <w:rPr>
          <w:rFonts w:ascii="Montserrat" w:hAnsi="Montserrat" w:cs="Arial"/>
          <w:b/>
          <w:sz w:val="18"/>
          <w:szCs w:val="18"/>
        </w:rPr>
        <w:t>.</w:t>
      </w:r>
    </w:p>
    <w:sectPr w:rsidR="003C54D3" w:rsidRPr="004B2F65" w:rsidSect="004F3898">
      <w:headerReference w:type="even" r:id="rId14"/>
      <w:headerReference w:type="default" r:id="rId15"/>
      <w:footerReference w:type="even" r:id="rId16"/>
      <w:footerReference w:type="default" r:id="rId17"/>
      <w:headerReference w:type="first" r:id="rId18"/>
      <w:footerReference w:type="first" r:id="rId19"/>
      <w:pgSz w:w="12240" w:h="15840"/>
      <w:pgMar w:top="709" w:right="758" w:bottom="709" w:left="993" w:header="95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FE05F8" w14:textId="77777777" w:rsidR="00FF2E85" w:rsidRDefault="00FF2E85" w:rsidP="00B93542">
      <w:pPr>
        <w:spacing w:before="0" w:after="0"/>
      </w:pPr>
      <w:r>
        <w:separator/>
      </w:r>
    </w:p>
  </w:endnote>
  <w:endnote w:type="continuationSeparator" w:id="0">
    <w:p w14:paraId="2169358E" w14:textId="77777777" w:rsidR="00FF2E85" w:rsidRDefault="00FF2E85" w:rsidP="00B9354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panose1 w:val="00000500000000000000"/>
    <w:charset w:val="00"/>
    <w:family w:val="auto"/>
    <w:pitch w:val="variable"/>
    <w:sig w:usb0="2000020F" w:usb1="00000003" w:usb2="00000000" w:usb3="00000000" w:csb0="00000197" w:csb1="00000000"/>
  </w:font>
  <w:font w:name="Microsoft Tai Le">
    <w:panose1 w:val="020B0502040204020203"/>
    <w:charset w:val="00"/>
    <w:family w:val="swiss"/>
    <w:pitch w:val="variable"/>
    <w:sig w:usb0="00000003" w:usb1="00000000" w:usb2="4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6601E" w14:textId="77777777" w:rsidR="004F3898" w:rsidRDefault="004F389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FFDED5" w14:textId="77777777" w:rsidR="005C080B" w:rsidRDefault="005C080B">
    <w:pPr>
      <w:pStyle w:val="Piedepgina"/>
    </w:pPr>
  </w:p>
  <w:p w14:paraId="67312069" w14:textId="77777777" w:rsidR="005C080B" w:rsidRDefault="005C080B">
    <w:pPr>
      <w:pStyle w:val="Piedepgina"/>
    </w:pPr>
  </w:p>
  <w:p w14:paraId="62B55BD2" w14:textId="77777777" w:rsidR="005C080B" w:rsidRDefault="005C080B">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EF36C" w14:textId="77777777" w:rsidR="004F3898" w:rsidRDefault="004F389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646F8" w14:textId="77777777" w:rsidR="00FF2E85" w:rsidRDefault="00FF2E85" w:rsidP="00B93542">
      <w:pPr>
        <w:spacing w:before="0" w:after="0"/>
      </w:pPr>
      <w:r>
        <w:separator/>
      </w:r>
    </w:p>
  </w:footnote>
  <w:footnote w:type="continuationSeparator" w:id="0">
    <w:p w14:paraId="6DBA7580" w14:textId="77777777" w:rsidR="00FF2E85" w:rsidRDefault="00FF2E85" w:rsidP="00B9354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12AA27" w14:textId="4C036307" w:rsidR="00CA2793" w:rsidRDefault="00FF2E85">
    <w:pPr>
      <w:pStyle w:val="Encabezado"/>
    </w:pPr>
    <w:r>
      <w:rPr>
        <w:noProof/>
        <w:lang w:eastAsia="es-MX"/>
      </w:rPr>
      <w:pict w14:anchorId="38FADB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29245391" o:spid="_x0000_s1026" type="#_x0000_t75" style="position:absolute;left:0;text-align:left;margin-left:0;margin-top:0;width:502.45pt;height:526.6pt;z-index:-251657216;mso-position-horizontal:center;mso-position-horizontal-relative:margin;mso-position-vertical:center;mso-position-vertical-relative:margin" o:allowincell="f">
          <v:imagedata r:id="rId1" o:title="Logosin"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E81A0" w14:textId="0AB86E07" w:rsidR="00CA2793" w:rsidRDefault="00FF2E85">
    <w:pPr>
      <w:pStyle w:val="Encabezado"/>
    </w:pPr>
    <w:r>
      <w:rPr>
        <w:noProof/>
        <w:lang w:eastAsia="es-MX"/>
      </w:rPr>
      <w:pict w14:anchorId="6061B9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29245392" o:spid="_x0000_s1027" type="#_x0000_t75" style="position:absolute;left:0;text-align:left;margin-left:0;margin-top:0;width:502.45pt;height:526.6pt;z-index:-251656192;mso-position-horizontal:center;mso-position-horizontal-relative:margin;mso-position-vertical:center;mso-position-vertical-relative:margin" o:allowincell="f">
          <v:imagedata r:id="rId1" o:title="Logosin"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25D1C" w14:textId="785ADBB1" w:rsidR="00CA2793" w:rsidRDefault="00FF2E85">
    <w:pPr>
      <w:pStyle w:val="Encabezado"/>
    </w:pPr>
    <w:r>
      <w:rPr>
        <w:noProof/>
        <w:lang w:eastAsia="es-MX"/>
      </w:rPr>
      <w:pict w14:anchorId="50AB05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29245390" o:spid="_x0000_s1025" type="#_x0000_t75" style="position:absolute;left:0;text-align:left;margin-left:0;margin-top:0;width:502.45pt;height:526.6pt;z-index:-251658240;mso-position-horizontal:center;mso-position-horizontal-relative:margin;mso-position-vertical:center;mso-position-vertical-relative:margin" o:allowincell="f">
          <v:imagedata r:id="rId1" o:title="Logosin"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7B4121"/>
    <w:multiLevelType w:val="hybridMultilevel"/>
    <w:tmpl w:val="0FC4368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C7C724D"/>
    <w:multiLevelType w:val="hybridMultilevel"/>
    <w:tmpl w:val="A3AC7D82"/>
    <w:lvl w:ilvl="0" w:tplc="080A000F">
      <w:start w:val="1"/>
      <w:numFmt w:val="decimal"/>
      <w:lvlText w:val="%1."/>
      <w:lvlJc w:val="left"/>
      <w:pPr>
        <w:ind w:left="720" w:hanging="360"/>
      </w:pPr>
      <w:rPr>
        <w:rFonts w:hint="default"/>
      </w:rPr>
    </w:lvl>
    <w:lvl w:ilvl="1" w:tplc="080A0019">
      <w:start w:val="1"/>
      <w:numFmt w:val="lowerLetter"/>
      <w:lvlText w:val="%2."/>
      <w:lvlJc w:val="left"/>
      <w:pPr>
        <w:ind w:left="1069"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CB50922"/>
    <w:multiLevelType w:val="hybridMultilevel"/>
    <w:tmpl w:val="5420DDC0"/>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2BA76EED"/>
    <w:multiLevelType w:val="hybridMultilevel"/>
    <w:tmpl w:val="97BA3214"/>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D112787"/>
    <w:multiLevelType w:val="hybridMultilevel"/>
    <w:tmpl w:val="38D6E53A"/>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5" w15:restartNumberingAfterBreak="0">
    <w:nsid w:val="352D4C48"/>
    <w:multiLevelType w:val="hybridMultilevel"/>
    <w:tmpl w:val="6B82F32A"/>
    <w:lvl w:ilvl="0" w:tplc="080A0005">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0">
    <w:nsid w:val="37CD628D"/>
    <w:multiLevelType w:val="hybridMultilevel"/>
    <w:tmpl w:val="31BA17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3E587045"/>
    <w:multiLevelType w:val="hybridMultilevel"/>
    <w:tmpl w:val="BAAE56E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404D1709"/>
    <w:multiLevelType w:val="hybridMultilevel"/>
    <w:tmpl w:val="8E500C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15:restartNumberingAfterBreak="0">
    <w:nsid w:val="4A876D72"/>
    <w:multiLevelType w:val="multilevel"/>
    <w:tmpl w:val="EAB4B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77613BC"/>
    <w:multiLevelType w:val="hybridMultilevel"/>
    <w:tmpl w:val="A000B97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68427771"/>
    <w:multiLevelType w:val="hybridMultilevel"/>
    <w:tmpl w:val="F3DA91C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6C9A0F41"/>
    <w:multiLevelType w:val="hybridMultilevel"/>
    <w:tmpl w:val="C6985D5C"/>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3" w15:restartNumberingAfterBreak="0">
    <w:nsid w:val="6F6F3893"/>
    <w:multiLevelType w:val="hybridMultilevel"/>
    <w:tmpl w:val="17B8661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6FAA1613"/>
    <w:multiLevelType w:val="hybridMultilevel"/>
    <w:tmpl w:val="F6ACCDD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757D7F80"/>
    <w:multiLevelType w:val="hybridMultilevel"/>
    <w:tmpl w:val="DE363D6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762F3BC5"/>
    <w:multiLevelType w:val="hybridMultilevel"/>
    <w:tmpl w:val="7894393E"/>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7" w15:restartNumberingAfterBreak="0">
    <w:nsid w:val="7C790613"/>
    <w:multiLevelType w:val="hybridMultilevel"/>
    <w:tmpl w:val="53D0A70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
  </w:num>
  <w:num w:numId="2">
    <w:abstractNumId w:val="5"/>
  </w:num>
  <w:num w:numId="3">
    <w:abstractNumId w:val="8"/>
  </w:num>
  <w:num w:numId="4">
    <w:abstractNumId w:val="0"/>
  </w:num>
  <w:num w:numId="5">
    <w:abstractNumId w:val="3"/>
  </w:num>
  <w:num w:numId="6">
    <w:abstractNumId w:val="6"/>
  </w:num>
  <w:num w:numId="7">
    <w:abstractNumId w:val="10"/>
  </w:num>
  <w:num w:numId="8">
    <w:abstractNumId w:val="2"/>
  </w:num>
  <w:num w:numId="9">
    <w:abstractNumId w:val="15"/>
  </w:num>
  <w:num w:numId="10">
    <w:abstractNumId w:val="16"/>
  </w:num>
  <w:num w:numId="11">
    <w:abstractNumId w:val="7"/>
  </w:num>
  <w:num w:numId="12">
    <w:abstractNumId w:val="12"/>
  </w:num>
  <w:num w:numId="13">
    <w:abstractNumId w:val="14"/>
  </w:num>
  <w:num w:numId="14">
    <w:abstractNumId w:val="4"/>
  </w:num>
  <w:num w:numId="15">
    <w:abstractNumId w:val="17"/>
  </w:num>
  <w:num w:numId="16">
    <w:abstractNumId w:val="13"/>
  </w:num>
  <w:num w:numId="17">
    <w:abstractNumId w:val="11"/>
  </w:num>
  <w:num w:numId="18">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elem Rosas de la O">
    <w15:presenceInfo w15:providerId="AD" w15:userId="S-1-5-21-3573964785-1541038915-1433498610-73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155E"/>
    <w:rsid w:val="00007C25"/>
    <w:rsid w:val="000141C2"/>
    <w:rsid w:val="00036E6B"/>
    <w:rsid w:val="00046527"/>
    <w:rsid w:val="00060B3F"/>
    <w:rsid w:val="00074809"/>
    <w:rsid w:val="000767AF"/>
    <w:rsid w:val="0008511A"/>
    <w:rsid w:val="000905BE"/>
    <w:rsid w:val="00091CDE"/>
    <w:rsid w:val="000A53FB"/>
    <w:rsid w:val="000B03C4"/>
    <w:rsid w:val="000B7B1D"/>
    <w:rsid w:val="000D0068"/>
    <w:rsid w:val="000D652C"/>
    <w:rsid w:val="000D7389"/>
    <w:rsid w:val="000E403F"/>
    <w:rsid w:val="000F1C45"/>
    <w:rsid w:val="0010108E"/>
    <w:rsid w:val="0010727F"/>
    <w:rsid w:val="00111ED3"/>
    <w:rsid w:val="0011240A"/>
    <w:rsid w:val="00113765"/>
    <w:rsid w:val="00113D7C"/>
    <w:rsid w:val="001178A7"/>
    <w:rsid w:val="00126EA2"/>
    <w:rsid w:val="00130427"/>
    <w:rsid w:val="00130C2B"/>
    <w:rsid w:val="00132261"/>
    <w:rsid w:val="00135211"/>
    <w:rsid w:val="001400AA"/>
    <w:rsid w:val="001417FE"/>
    <w:rsid w:val="001473D3"/>
    <w:rsid w:val="001513E4"/>
    <w:rsid w:val="00151AE3"/>
    <w:rsid w:val="00160C32"/>
    <w:rsid w:val="00163B54"/>
    <w:rsid w:val="001805D4"/>
    <w:rsid w:val="00182E26"/>
    <w:rsid w:val="001939A5"/>
    <w:rsid w:val="001A0FF7"/>
    <w:rsid w:val="001B0C8E"/>
    <w:rsid w:val="001B303B"/>
    <w:rsid w:val="001B465E"/>
    <w:rsid w:val="001B4B12"/>
    <w:rsid w:val="001C35D0"/>
    <w:rsid w:val="001C6B03"/>
    <w:rsid w:val="001E7D15"/>
    <w:rsid w:val="001F32BD"/>
    <w:rsid w:val="001F62CE"/>
    <w:rsid w:val="00202A53"/>
    <w:rsid w:val="00202E51"/>
    <w:rsid w:val="00204522"/>
    <w:rsid w:val="0020501E"/>
    <w:rsid w:val="00206FF3"/>
    <w:rsid w:val="002078A7"/>
    <w:rsid w:val="00210417"/>
    <w:rsid w:val="00216D36"/>
    <w:rsid w:val="00221106"/>
    <w:rsid w:val="00223084"/>
    <w:rsid w:val="00227614"/>
    <w:rsid w:val="002325EE"/>
    <w:rsid w:val="00236C73"/>
    <w:rsid w:val="00250D27"/>
    <w:rsid w:val="00254A57"/>
    <w:rsid w:val="00265579"/>
    <w:rsid w:val="00267B7A"/>
    <w:rsid w:val="00271B8E"/>
    <w:rsid w:val="002809A9"/>
    <w:rsid w:val="00280B0F"/>
    <w:rsid w:val="002833DB"/>
    <w:rsid w:val="00287369"/>
    <w:rsid w:val="0029217D"/>
    <w:rsid w:val="00293F29"/>
    <w:rsid w:val="002970CB"/>
    <w:rsid w:val="002A47FC"/>
    <w:rsid w:val="002C475F"/>
    <w:rsid w:val="002F0905"/>
    <w:rsid w:val="002F20A2"/>
    <w:rsid w:val="002F35AA"/>
    <w:rsid w:val="003054B7"/>
    <w:rsid w:val="00305866"/>
    <w:rsid w:val="00320AC6"/>
    <w:rsid w:val="003230B9"/>
    <w:rsid w:val="00323DF5"/>
    <w:rsid w:val="00330B17"/>
    <w:rsid w:val="00335E6A"/>
    <w:rsid w:val="00352AA2"/>
    <w:rsid w:val="0036469E"/>
    <w:rsid w:val="00365A9B"/>
    <w:rsid w:val="00367A9C"/>
    <w:rsid w:val="00382E7A"/>
    <w:rsid w:val="00394B35"/>
    <w:rsid w:val="00396176"/>
    <w:rsid w:val="00396A39"/>
    <w:rsid w:val="0039720A"/>
    <w:rsid w:val="003C0EF6"/>
    <w:rsid w:val="003C110C"/>
    <w:rsid w:val="003C2766"/>
    <w:rsid w:val="003C54D3"/>
    <w:rsid w:val="003D155E"/>
    <w:rsid w:val="003F4D6A"/>
    <w:rsid w:val="00424405"/>
    <w:rsid w:val="00434244"/>
    <w:rsid w:val="004345CA"/>
    <w:rsid w:val="004506BA"/>
    <w:rsid w:val="004550D1"/>
    <w:rsid w:val="00470BF0"/>
    <w:rsid w:val="00473073"/>
    <w:rsid w:val="004744FD"/>
    <w:rsid w:val="00477BC4"/>
    <w:rsid w:val="00483271"/>
    <w:rsid w:val="00484E5A"/>
    <w:rsid w:val="00487B48"/>
    <w:rsid w:val="00490D7E"/>
    <w:rsid w:val="00494A31"/>
    <w:rsid w:val="00497B8E"/>
    <w:rsid w:val="004B2F65"/>
    <w:rsid w:val="004B3B73"/>
    <w:rsid w:val="004B454B"/>
    <w:rsid w:val="004B5B29"/>
    <w:rsid w:val="004C042B"/>
    <w:rsid w:val="004C1DA5"/>
    <w:rsid w:val="004C51B2"/>
    <w:rsid w:val="004D3B6F"/>
    <w:rsid w:val="004D5AB1"/>
    <w:rsid w:val="004E281E"/>
    <w:rsid w:val="004E4DFB"/>
    <w:rsid w:val="004F1EF9"/>
    <w:rsid w:val="004F3898"/>
    <w:rsid w:val="004F3BA8"/>
    <w:rsid w:val="004F607B"/>
    <w:rsid w:val="005029F0"/>
    <w:rsid w:val="00505772"/>
    <w:rsid w:val="00511E4C"/>
    <w:rsid w:val="00513910"/>
    <w:rsid w:val="00565A4F"/>
    <w:rsid w:val="00565FAB"/>
    <w:rsid w:val="00575B68"/>
    <w:rsid w:val="00576359"/>
    <w:rsid w:val="00576DBC"/>
    <w:rsid w:val="00585B41"/>
    <w:rsid w:val="00592F73"/>
    <w:rsid w:val="00593466"/>
    <w:rsid w:val="005A06E5"/>
    <w:rsid w:val="005A4A8C"/>
    <w:rsid w:val="005B36BD"/>
    <w:rsid w:val="005B45E0"/>
    <w:rsid w:val="005B6613"/>
    <w:rsid w:val="005C080B"/>
    <w:rsid w:val="005C302E"/>
    <w:rsid w:val="005C4D8F"/>
    <w:rsid w:val="005D2017"/>
    <w:rsid w:val="005D5085"/>
    <w:rsid w:val="005E527F"/>
    <w:rsid w:val="005E695C"/>
    <w:rsid w:val="005F31F3"/>
    <w:rsid w:val="00601CDC"/>
    <w:rsid w:val="006106BD"/>
    <w:rsid w:val="00613E26"/>
    <w:rsid w:val="00617116"/>
    <w:rsid w:val="0062096A"/>
    <w:rsid w:val="00620C90"/>
    <w:rsid w:val="006211A4"/>
    <w:rsid w:val="00624A67"/>
    <w:rsid w:val="00635901"/>
    <w:rsid w:val="006419FF"/>
    <w:rsid w:val="006444D7"/>
    <w:rsid w:val="00656EF4"/>
    <w:rsid w:val="006619E5"/>
    <w:rsid w:val="00681E7D"/>
    <w:rsid w:val="00691DDD"/>
    <w:rsid w:val="0069385B"/>
    <w:rsid w:val="006B5B53"/>
    <w:rsid w:val="006C4778"/>
    <w:rsid w:val="006D0DEC"/>
    <w:rsid w:val="006D35DB"/>
    <w:rsid w:val="006D4B3B"/>
    <w:rsid w:val="006D4F9D"/>
    <w:rsid w:val="006E20C6"/>
    <w:rsid w:val="006F0938"/>
    <w:rsid w:val="007058B8"/>
    <w:rsid w:val="00724131"/>
    <w:rsid w:val="0072706E"/>
    <w:rsid w:val="007273C9"/>
    <w:rsid w:val="00731165"/>
    <w:rsid w:val="007319F2"/>
    <w:rsid w:val="007371B6"/>
    <w:rsid w:val="0075602A"/>
    <w:rsid w:val="0077183A"/>
    <w:rsid w:val="00781406"/>
    <w:rsid w:val="0078343A"/>
    <w:rsid w:val="007A0746"/>
    <w:rsid w:val="007A14C5"/>
    <w:rsid w:val="007C3465"/>
    <w:rsid w:val="007C613B"/>
    <w:rsid w:val="007E259A"/>
    <w:rsid w:val="007F194D"/>
    <w:rsid w:val="007F2138"/>
    <w:rsid w:val="00803716"/>
    <w:rsid w:val="00807845"/>
    <w:rsid w:val="00811A04"/>
    <w:rsid w:val="008239DA"/>
    <w:rsid w:val="00824CF6"/>
    <w:rsid w:val="008274EE"/>
    <w:rsid w:val="00827A5E"/>
    <w:rsid w:val="00830C51"/>
    <w:rsid w:val="00830DE9"/>
    <w:rsid w:val="0083190F"/>
    <w:rsid w:val="00832996"/>
    <w:rsid w:val="008370B4"/>
    <w:rsid w:val="00852281"/>
    <w:rsid w:val="0086411D"/>
    <w:rsid w:val="00880208"/>
    <w:rsid w:val="008808A6"/>
    <w:rsid w:val="0088230A"/>
    <w:rsid w:val="00883BB2"/>
    <w:rsid w:val="008B500B"/>
    <w:rsid w:val="008C225C"/>
    <w:rsid w:val="008C5FD6"/>
    <w:rsid w:val="008D2C15"/>
    <w:rsid w:val="008D4DDE"/>
    <w:rsid w:val="008E15DE"/>
    <w:rsid w:val="008E4778"/>
    <w:rsid w:val="008F1847"/>
    <w:rsid w:val="008F67B1"/>
    <w:rsid w:val="00901BC2"/>
    <w:rsid w:val="00906B40"/>
    <w:rsid w:val="00920A11"/>
    <w:rsid w:val="00920AF0"/>
    <w:rsid w:val="009256EF"/>
    <w:rsid w:val="00943B8C"/>
    <w:rsid w:val="00947FF7"/>
    <w:rsid w:val="00952EEB"/>
    <w:rsid w:val="00972B46"/>
    <w:rsid w:val="009735CC"/>
    <w:rsid w:val="0097460D"/>
    <w:rsid w:val="00981FE8"/>
    <w:rsid w:val="009A53B5"/>
    <w:rsid w:val="009B760E"/>
    <w:rsid w:val="009E074B"/>
    <w:rsid w:val="009E2F67"/>
    <w:rsid w:val="009E4A5E"/>
    <w:rsid w:val="009F301D"/>
    <w:rsid w:val="00A03569"/>
    <w:rsid w:val="00A13A49"/>
    <w:rsid w:val="00A13BCF"/>
    <w:rsid w:val="00A212B7"/>
    <w:rsid w:val="00A258B0"/>
    <w:rsid w:val="00A26E83"/>
    <w:rsid w:val="00A35B3A"/>
    <w:rsid w:val="00A36C33"/>
    <w:rsid w:val="00A5678D"/>
    <w:rsid w:val="00A60E1C"/>
    <w:rsid w:val="00A67B8D"/>
    <w:rsid w:val="00A803AA"/>
    <w:rsid w:val="00A92DE8"/>
    <w:rsid w:val="00AA4AC3"/>
    <w:rsid w:val="00AC639E"/>
    <w:rsid w:val="00AD2E50"/>
    <w:rsid w:val="00AD48CD"/>
    <w:rsid w:val="00AE702C"/>
    <w:rsid w:val="00AF2B38"/>
    <w:rsid w:val="00AF7BA8"/>
    <w:rsid w:val="00B02211"/>
    <w:rsid w:val="00B12176"/>
    <w:rsid w:val="00B1738E"/>
    <w:rsid w:val="00B262A3"/>
    <w:rsid w:val="00B7082D"/>
    <w:rsid w:val="00B75573"/>
    <w:rsid w:val="00B76E5E"/>
    <w:rsid w:val="00B91F6D"/>
    <w:rsid w:val="00B9273D"/>
    <w:rsid w:val="00B93542"/>
    <w:rsid w:val="00B96B8B"/>
    <w:rsid w:val="00BA517A"/>
    <w:rsid w:val="00BA7244"/>
    <w:rsid w:val="00BB1424"/>
    <w:rsid w:val="00BB7EC8"/>
    <w:rsid w:val="00BC77F4"/>
    <w:rsid w:val="00BE3349"/>
    <w:rsid w:val="00BF7F1F"/>
    <w:rsid w:val="00C01D62"/>
    <w:rsid w:val="00C05B7A"/>
    <w:rsid w:val="00C145F5"/>
    <w:rsid w:val="00C211E9"/>
    <w:rsid w:val="00C229AD"/>
    <w:rsid w:val="00C23BF6"/>
    <w:rsid w:val="00C26B63"/>
    <w:rsid w:val="00C30036"/>
    <w:rsid w:val="00C311F2"/>
    <w:rsid w:val="00C51977"/>
    <w:rsid w:val="00C60537"/>
    <w:rsid w:val="00C671E0"/>
    <w:rsid w:val="00C702D0"/>
    <w:rsid w:val="00C82ED4"/>
    <w:rsid w:val="00C84894"/>
    <w:rsid w:val="00C85F58"/>
    <w:rsid w:val="00C94274"/>
    <w:rsid w:val="00C953C1"/>
    <w:rsid w:val="00CA2793"/>
    <w:rsid w:val="00CA46E7"/>
    <w:rsid w:val="00CB1284"/>
    <w:rsid w:val="00CB4FB2"/>
    <w:rsid w:val="00CB60D5"/>
    <w:rsid w:val="00CC1ABD"/>
    <w:rsid w:val="00CD30E6"/>
    <w:rsid w:val="00CD531C"/>
    <w:rsid w:val="00CD61DA"/>
    <w:rsid w:val="00CE1E5E"/>
    <w:rsid w:val="00CE3BE3"/>
    <w:rsid w:val="00CF6B06"/>
    <w:rsid w:val="00CF76D3"/>
    <w:rsid w:val="00D01B2A"/>
    <w:rsid w:val="00D12D51"/>
    <w:rsid w:val="00D14229"/>
    <w:rsid w:val="00D21107"/>
    <w:rsid w:val="00D23B0B"/>
    <w:rsid w:val="00D25931"/>
    <w:rsid w:val="00D32B66"/>
    <w:rsid w:val="00D36F9E"/>
    <w:rsid w:val="00D42F73"/>
    <w:rsid w:val="00D51B39"/>
    <w:rsid w:val="00D530B1"/>
    <w:rsid w:val="00D63184"/>
    <w:rsid w:val="00D666F2"/>
    <w:rsid w:val="00D6696C"/>
    <w:rsid w:val="00D908E0"/>
    <w:rsid w:val="00D94106"/>
    <w:rsid w:val="00D9544F"/>
    <w:rsid w:val="00DB1AC7"/>
    <w:rsid w:val="00DB1F56"/>
    <w:rsid w:val="00DB4A7D"/>
    <w:rsid w:val="00DB4F64"/>
    <w:rsid w:val="00DB7C32"/>
    <w:rsid w:val="00DD651F"/>
    <w:rsid w:val="00DE0DF2"/>
    <w:rsid w:val="00DE1001"/>
    <w:rsid w:val="00DE23DA"/>
    <w:rsid w:val="00DE3436"/>
    <w:rsid w:val="00DE5E56"/>
    <w:rsid w:val="00DF1BD6"/>
    <w:rsid w:val="00DF496E"/>
    <w:rsid w:val="00DF4B78"/>
    <w:rsid w:val="00DF5F8D"/>
    <w:rsid w:val="00E075E0"/>
    <w:rsid w:val="00E1415F"/>
    <w:rsid w:val="00E23CD8"/>
    <w:rsid w:val="00E244CA"/>
    <w:rsid w:val="00E257EE"/>
    <w:rsid w:val="00E3070E"/>
    <w:rsid w:val="00E35C9B"/>
    <w:rsid w:val="00E46475"/>
    <w:rsid w:val="00E57F66"/>
    <w:rsid w:val="00E70C1E"/>
    <w:rsid w:val="00E76AF3"/>
    <w:rsid w:val="00EA7086"/>
    <w:rsid w:val="00EC26F2"/>
    <w:rsid w:val="00ED1D86"/>
    <w:rsid w:val="00EE6F2A"/>
    <w:rsid w:val="00EF08EB"/>
    <w:rsid w:val="00EF543F"/>
    <w:rsid w:val="00F01162"/>
    <w:rsid w:val="00F06E19"/>
    <w:rsid w:val="00F12C5C"/>
    <w:rsid w:val="00F12FBA"/>
    <w:rsid w:val="00F1504C"/>
    <w:rsid w:val="00F1683C"/>
    <w:rsid w:val="00F21BC2"/>
    <w:rsid w:val="00F27090"/>
    <w:rsid w:val="00F30328"/>
    <w:rsid w:val="00F3406C"/>
    <w:rsid w:val="00F412B6"/>
    <w:rsid w:val="00F423BE"/>
    <w:rsid w:val="00F42840"/>
    <w:rsid w:val="00F455D4"/>
    <w:rsid w:val="00F56737"/>
    <w:rsid w:val="00F57F19"/>
    <w:rsid w:val="00F6164D"/>
    <w:rsid w:val="00F62CE1"/>
    <w:rsid w:val="00F649A4"/>
    <w:rsid w:val="00F65928"/>
    <w:rsid w:val="00F700E1"/>
    <w:rsid w:val="00F70E28"/>
    <w:rsid w:val="00F7458E"/>
    <w:rsid w:val="00F773FC"/>
    <w:rsid w:val="00F819B6"/>
    <w:rsid w:val="00F83950"/>
    <w:rsid w:val="00F86190"/>
    <w:rsid w:val="00F8742A"/>
    <w:rsid w:val="00F87B7C"/>
    <w:rsid w:val="00F9442D"/>
    <w:rsid w:val="00FA6223"/>
    <w:rsid w:val="00FC0504"/>
    <w:rsid w:val="00FD1936"/>
    <w:rsid w:val="00FD25F1"/>
    <w:rsid w:val="00FF2E85"/>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76AC712"/>
  <w15:docId w15:val="{03B378F3-C16C-4158-88DE-A2BCE17B3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504C"/>
    <w:pPr>
      <w:spacing w:before="100" w:beforeAutospacing="1" w:after="100" w:afterAutospacing="1" w:line="240" w:lineRule="auto"/>
      <w:ind w:firstLine="1474"/>
      <w:jc w:val="both"/>
    </w:pPr>
  </w:style>
  <w:style w:type="paragraph" w:styleId="Ttulo1">
    <w:name w:val="heading 1"/>
    <w:basedOn w:val="Normal"/>
    <w:link w:val="Ttulo1Car"/>
    <w:uiPriority w:val="9"/>
    <w:qFormat/>
    <w:rsid w:val="00CF76D3"/>
    <w:pPr>
      <w:ind w:firstLine="0"/>
      <w:jc w:val="left"/>
      <w:outlineLvl w:val="0"/>
    </w:pPr>
    <w:rPr>
      <w:rFonts w:ascii="Times New Roman" w:eastAsia="Times New Roman" w:hAnsi="Times New Roman" w:cs="Times New Roman"/>
      <w:b/>
      <w:bCs/>
      <w:kern w:val="36"/>
      <w:sz w:val="48"/>
      <w:szCs w:val="48"/>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3D155E"/>
    <w:pPr>
      <w:spacing w:after="0" w:line="240" w:lineRule="auto"/>
    </w:pPr>
  </w:style>
  <w:style w:type="table" w:styleId="Tablaconcuadrcula">
    <w:name w:val="Table Grid"/>
    <w:basedOn w:val="Tablanormal"/>
    <w:uiPriority w:val="39"/>
    <w:rsid w:val="00D23B0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A26E83"/>
    <w:pPr>
      <w:ind w:left="720"/>
      <w:contextualSpacing/>
    </w:pPr>
  </w:style>
  <w:style w:type="paragraph" w:styleId="Textodeglobo">
    <w:name w:val="Balloon Text"/>
    <w:basedOn w:val="Normal"/>
    <w:link w:val="TextodegloboCar"/>
    <w:uiPriority w:val="99"/>
    <w:semiHidden/>
    <w:unhideWhenUsed/>
    <w:rsid w:val="001939A5"/>
    <w:pPr>
      <w:spacing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1939A5"/>
    <w:rPr>
      <w:rFonts w:ascii="Segoe UI" w:hAnsi="Segoe UI" w:cs="Segoe UI"/>
      <w:sz w:val="18"/>
      <w:szCs w:val="18"/>
    </w:rPr>
  </w:style>
  <w:style w:type="paragraph" w:styleId="Encabezado">
    <w:name w:val="header"/>
    <w:basedOn w:val="Normal"/>
    <w:link w:val="EncabezadoCar"/>
    <w:uiPriority w:val="99"/>
    <w:unhideWhenUsed/>
    <w:rsid w:val="00B93542"/>
    <w:pPr>
      <w:tabs>
        <w:tab w:val="center" w:pos="4419"/>
        <w:tab w:val="right" w:pos="8838"/>
      </w:tabs>
      <w:spacing w:before="0" w:after="0"/>
    </w:pPr>
  </w:style>
  <w:style w:type="character" w:customStyle="1" w:styleId="EncabezadoCar">
    <w:name w:val="Encabezado Car"/>
    <w:basedOn w:val="Fuentedeprrafopredeter"/>
    <w:link w:val="Encabezado"/>
    <w:uiPriority w:val="99"/>
    <w:rsid w:val="00B93542"/>
  </w:style>
  <w:style w:type="paragraph" w:styleId="Piedepgina">
    <w:name w:val="footer"/>
    <w:basedOn w:val="Normal"/>
    <w:link w:val="PiedepginaCar"/>
    <w:uiPriority w:val="99"/>
    <w:unhideWhenUsed/>
    <w:rsid w:val="00B93542"/>
    <w:pPr>
      <w:tabs>
        <w:tab w:val="center" w:pos="4419"/>
        <w:tab w:val="right" w:pos="8838"/>
      </w:tabs>
      <w:spacing w:before="0" w:after="0"/>
    </w:pPr>
  </w:style>
  <w:style w:type="character" w:customStyle="1" w:styleId="PiedepginaCar">
    <w:name w:val="Pie de página Car"/>
    <w:basedOn w:val="Fuentedeprrafopredeter"/>
    <w:link w:val="Piedepgina"/>
    <w:uiPriority w:val="99"/>
    <w:rsid w:val="00B93542"/>
  </w:style>
  <w:style w:type="paragraph" w:styleId="Revisin">
    <w:name w:val="Revision"/>
    <w:hidden/>
    <w:uiPriority w:val="99"/>
    <w:semiHidden/>
    <w:rsid w:val="00074809"/>
    <w:pPr>
      <w:spacing w:after="0" w:line="240" w:lineRule="auto"/>
    </w:pPr>
  </w:style>
  <w:style w:type="character" w:styleId="Hipervnculo">
    <w:name w:val="Hyperlink"/>
    <w:basedOn w:val="Fuentedeprrafopredeter"/>
    <w:uiPriority w:val="99"/>
    <w:unhideWhenUsed/>
    <w:rsid w:val="00352AA2"/>
    <w:rPr>
      <w:color w:val="0563C1" w:themeColor="hyperlink"/>
      <w:u w:val="single"/>
    </w:rPr>
  </w:style>
  <w:style w:type="paragraph" w:styleId="NormalWeb">
    <w:name w:val="Normal (Web)"/>
    <w:basedOn w:val="Normal"/>
    <w:uiPriority w:val="99"/>
    <w:semiHidden/>
    <w:unhideWhenUsed/>
    <w:rsid w:val="00D25931"/>
    <w:pPr>
      <w:ind w:firstLine="0"/>
      <w:jc w:val="left"/>
    </w:pPr>
    <w:rPr>
      <w:rFonts w:ascii="Times New Roman" w:eastAsia="Times New Roman" w:hAnsi="Times New Roman" w:cs="Times New Roman"/>
      <w:sz w:val="24"/>
      <w:szCs w:val="24"/>
      <w:lang w:eastAsia="es-MX"/>
    </w:rPr>
  </w:style>
  <w:style w:type="character" w:styleId="Hipervnculovisitado">
    <w:name w:val="FollowedHyperlink"/>
    <w:basedOn w:val="Fuentedeprrafopredeter"/>
    <w:uiPriority w:val="99"/>
    <w:semiHidden/>
    <w:unhideWhenUsed/>
    <w:rsid w:val="007F194D"/>
    <w:rPr>
      <w:color w:val="954F72" w:themeColor="followedHyperlink"/>
      <w:u w:val="single"/>
    </w:rPr>
  </w:style>
  <w:style w:type="character" w:styleId="Refdecomentario">
    <w:name w:val="annotation reference"/>
    <w:basedOn w:val="Fuentedeprrafopredeter"/>
    <w:uiPriority w:val="99"/>
    <w:semiHidden/>
    <w:unhideWhenUsed/>
    <w:rsid w:val="005B45E0"/>
    <w:rPr>
      <w:sz w:val="16"/>
      <w:szCs w:val="16"/>
    </w:rPr>
  </w:style>
  <w:style w:type="paragraph" w:styleId="Textocomentario">
    <w:name w:val="annotation text"/>
    <w:basedOn w:val="Normal"/>
    <w:link w:val="TextocomentarioCar"/>
    <w:uiPriority w:val="99"/>
    <w:semiHidden/>
    <w:unhideWhenUsed/>
    <w:rsid w:val="005B45E0"/>
    <w:rPr>
      <w:sz w:val="20"/>
      <w:szCs w:val="20"/>
    </w:rPr>
  </w:style>
  <w:style w:type="character" w:customStyle="1" w:styleId="TextocomentarioCar">
    <w:name w:val="Texto comentario Car"/>
    <w:basedOn w:val="Fuentedeprrafopredeter"/>
    <w:link w:val="Textocomentario"/>
    <w:uiPriority w:val="99"/>
    <w:semiHidden/>
    <w:rsid w:val="005B45E0"/>
    <w:rPr>
      <w:sz w:val="20"/>
      <w:szCs w:val="20"/>
    </w:rPr>
  </w:style>
  <w:style w:type="paragraph" w:styleId="Asuntodelcomentario">
    <w:name w:val="annotation subject"/>
    <w:basedOn w:val="Textocomentario"/>
    <w:next w:val="Textocomentario"/>
    <w:link w:val="AsuntodelcomentarioCar"/>
    <w:uiPriority w:val="99"/>
    <w:semiHidden/>
    <w:unhideWhenUsed/>
    <w:rsid w:val="005B45E0"/>
    <w:rPr>
      <w:b/>
      <w:bCs/>
    </w:rPr>
  </w:style>
  <w:style w:type="character" w:customStyle="1" w:styleId="AsuntodelcomentarioCar">
    <w:name w:val="Asunto del comentario Car"/>
    <w:basedOn w:val="TextocomentarioCar"/>
    <w:link w:val="Asuntodelcomentario"/>
    <w:uiPriority w:val="99"/>
    <w:semiHidden/>
    <w:rsid w:val="005B45E0"/>
    <w:rPr>
      <w:b/>
      <w:bCs/>
      <w:sz w:val="20"/>
      <w:szCs w:val="20"/>
    </w:rPr>
  </w:style>
  <w:style w:type="character" w:customStyle="1" w:styleId="Ttulo1Car">
    <w:name w:val="Título 1 Car"/>
    <w:basedOn w:val="Fuentedeprrafopredeter"/>
    <w:link w:val="Ttulo1"/>
    <w:uiPriority w:val="9"/>
    <w:rsid w:val="00CF76D3"/>
    <w:rPr>
      <w:rFonts w:ascii="Times New Roman" w:eastAsia="Times New Roman" w:hAnsi="Times New Roman" w:cs="Times New Roman"/>
      <w:b/>
      <w:bCs/>
      <w:kern w:val="36"/>
      <w:sz w:val="48"/>
      <w:szCs w:val="48"/>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745780">
      <w:bodyDiv w:val="1"/>
      <w:marLeft w:val="0"/>
      <w:marRight w:val="0"/>
      <w:marTop w:val="0"/>
      <w:marBottom w:val="0"/>
      <w:divBdr>
        <w:top w:val="none" w:sz="0" w:space="0" w:color="auto"/>
        <w:left w:val="none" w:sz="0" w:space="0" w:color="auto"/>
        <w:bottom w:val="none" w:sz="0" w:space="0" w:color="auto"/>
        <w:right w:val="none" w:sz="0" w:space="0" w:color="auto"/>
      </w:divBdr>
    </w:div>
    <w:div w:id="551700540">
      <w:bodyDiv w:val="1"/>
      <w:marLeft w:val="0"/>
      <w:marRight w:val="0"/>
      <w:marTop w:val="0"/>
      <w:marBottom w:val="0"/>
      <w:divBdr>
        <w:top w:val="none" w:sz="0" w:space="0" w:color="auto"/>
        <w:left w:val="none" w:sz="0" w:space="0" w:color="auto"/>
        <w:bottom w:val="none" w:sz="0" w:space="0" w:color="auto"/>
        <w:right w:val="none" w:sz="0" w:space="0" w:color="auto"/>
      </w:divBdr>
    </w:div>
    <w:div w:id="649554176">
      <w:bodyDiv w:val="1"/>
      <w:marLeft w:val="0"/>
      <w:marRight w:val="0"/>
      <w:marTop w:val="0"/>
      <w:marBottom w:val="0"/>
      <w:divBdr>
        <w:top w:val="none" w:sz="0" w:space="0" w:color="auto"/>
        <w:left w:val="none" w:sz="0" w:space="0" w:color="auto"/>
        <w:bottom w:val="none" w:sz="0" w:space="0" w:color="auto"/>
        <w:right w:val="none" w:sz="0" w:space="0" w:color="auto"/>
      </w:divBdr>
    </w:div>
    <w:div w:id="657809752">
      <w:bodyDiv w:val="1"/>
      <w:marLeft w:val="0"/>
      <w:marRight w:val="0"/>
      <w:marTop w:val="0"/>
      <w:marBottom w:val="0"/>
      <w:divBdr>
        <w:top w:val="none" w:sz="0" w:space="0" w:color="auto"/>
        <w:left w:val="none" w:sz="0" w:space="0" w:color="auto"/>
        <w:bottom w:val="none" w:sz="0" w:space="0" w:color="auto"/>
        <w:right w:val="none" w:sz="0" w:space="0" w:color="auto"/>
      </w:divBdr>
    </w:div>
    <w:div w:id="1446540734">
      <w:bodyDiv w:val="1"/>
      <w:marLeft w:val="0"/>
      <w:marRight w:val="0"/>
      <w:marTop w:val="0"/>
      <w:marBottom w:val="0"/>
      <w:divBdr>
        <w:top w:val="none" w:sz="0" w:space="0" w:color="auto"/>
        <w:left w:val="none" w:sz="0" w:space="0" w:color="auto"/>
        <w:bottom w:val="none" w:sz="0" w:space="0" w:color="auto"/>
        <w:right w:val="none" w:sz="0" w:space="0" w:color="auto"/>
      </w:divBdr>
    </w:div>
    <w:div w:id="1479959460">
      <w:bodyDiv w:val="1"/>
      <w:marLeft w:val="0"/>
      <w:marRight w:val="0"/>
      <w:marTop w:val="0"/>
      <w:marBottom w:val="0"/>
      <w:divBdr>
        <w:top w:val="none" w:sz="0" w:space="0" w:color="auto"/>
        <w:left w:val="none" w:sz="0" w:space="0" w:color="auto"/>
        <w:bottom w:val="none" w:sz="0" w:space="0" w:color="auto"/>
        <w:right w:val="none" w:sz="0" w:space="0" w:color="auto"/>
      </w:divBdr>
    </w:div>
    <w:div w:id="1696272252">
      <w:bodyDiv w:val="1"/>
      <w:marLeft w:val="0"/>
      <w:marRight w:val="0"/>
      <w:marTop w:val="0"/>
      <w:marBottom w:val="0"/>
      <w:divBdr>
        <w:top w:val="none" w:sz="0" w:space="0" w:color="auto"/>
        <w:left w:val="none" w:sz="0" w:space="0" w:color="auto"/>
        <w:bottom w:val="none" w:sz="0" w:space="0" w:color="auto"/>
        <w:right w:val="none" w:sz="0" w:space="0" w:color="auto"/>
      </w:divBdr>
    </w:div>
    <w:div w:id="1757898447">
      <w:bodyDiv w:val="1"/>
      <w:marLeft w:val="0"/>
      <w:marRight w:val="0"/>
      <w:marTop w:val="0"/>
      <w:marBottom w:val="0"/>
      <w:divBdr>
        <w:top w:val="none" w:sz="0" w:space="0" w:color="auto"/>
        <w:left w:val="none" w:sz="0" w:space="0" w:color="auto"/>
        <w:bottom w:val="none" w:sz="0" w:space="0" w:color="auto"/>
        <w:right w:val="none" w:sz="0" w:space="0" w:color="auto"/>
      </w:divBdr>
    </w:div>
    <w:div w:id="1798139800">
      <w:bodyDiv w:val="1"/>
      <w:marLeft w:val="0"/>
      <w:marRight w:val="0"/>
      <w:marTop w:val="0"/>
      <w:marBottom w:val="0"/>
      <w:divBdr>
        <w:top w:val="none" w:sz="0" w:space="0" w:color="auto"/>
        <w:left w:val="none" w:sz="0" w:space="0" w:color="auto"/>
        <w:bottom w:val="none" w:sz="0" w:space="0" w:color="auto"/>
        <w:right w:val="none" w:sz="0" w:space="0" w:color="auto"/>
      </w:divBdr>
    </w:div>
    <w:div w:id="2033333473">
      <w:bodyDiv w:val="1"/>
      <w:marLeft w:val="0"/>
      <w:marRight w:val="0"/>
      <w:marTop w:val="0"/>
      <w:marBottom w:val="0"/>
      <w:divBdr>
        <w:top w:val="none" w:sz="0" w:space="0" w:color="auto"/>
        <w:left w:val="none" w:sz="0" w:space="0" w:color="auto"/>
        <w:bottom w:val="none" w:sz="0" w:space="0" w:color="auto"/>
        <w:right w:val="none" w:sz="0" w:space="0" w:color="auto"/>
      </w:divBdr>
    </w:div>
    <w:div w:id="2145922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innsz.mx/opencms/contenido/administracion/subRF/Tesoreria/directorio.html" TargetMode="External"/><Relationship Id="rId18" Type="http://schemas.openxmlformats.org/officeDocument/2006/relationships/header" Target="header3.xml"/><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www.incmnsz.mx/opencms/contenido/administracion/UE/objetivo.htm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nidad.transparencia@incmnsz.m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plataformadetransparencia.org.mx/web/guest/sac"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cid:image002.jpg@01CE379A.82BCB6E0" TargetMode="External"/><Relationship Id="rId14" Type="http://schemas.openxmlformats.org/officeDocument/2006/relationships/header" Target="header1.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CCBB71-6F33-4495-9902-3C0C65078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1212</Words>
  <Characters>6668</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Jorge Alberto Cancino Crocker</dc:creator>
  <cp:keywords/>
  <dc:description/>
  <cp:lastModifiedBy>Belem Rosas de la O</cp:lastModifiedBy>
  <cp:revision>3</cp:revision>
  <cp:lastPrinted>2022-08-22T18:39:00Z</cp:lastPrinted>
  <dcterms:created xsi:type="dcterms:W3CDTF">2022-08-23T17:38:00Z</dcterms:created>
  <dcterms:modified xsi:type="dcterms:W3CDTF">2022-08-23T17:38:00Z</dcterms:modified>
</cp:coreProperties>
</file>